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18F5B" w14:textId="32F55E31" w:rsidR="0044502D" w:rsidRDefault="0044502D"/>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44502D" w:rsidRPr="0044502D" w14:paraId="3A129285" w14:textId="77777777" w:rsidTr="007F78D1">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5755481C" w14:textId="77777777" w:rsidR="0044502D" w:rsidRPr="0044502D" w:rsidRDefault="0044502D" w:rsidP="005C067F">
            <w:pPr>
              <w:widowControl w:val="0"/>
              <w:tabs>
                <w:tab w:val="left" w:pos="794"/>
                <w:tab w:val="left" w:pos="1191"/>
                <w:tab w:val="left" w:pos="1588"/>
                <w:tab w:val="left" w:pos="1985"/>
                <w:tab w:val="center" w:pos="4680"/>
              </w:tabs>
              <w:overflowPunct/>
              <w:autoSpaceDE/>
              <w:autoSpaceDN/>
              <w:adjustRightInd/>
              <w:spacing w:before="0"/>
              <w:jc w:val="center"/>
              <w:textAlignment w:val="auto"/>
              <w:rPr>
                <w:rFonts w:eastAsia="CG Times"/>
                <w:b/>
                <w:szCs w:val="24"/>
                <w:lang w:val="en"/>
              </w:rPr>
            </w:pPr>
            <w:r w:rsidRPr="0044502D">
              <w:rPr>
                <w:rFonts w:eastAsia="CG Times"/>
                <w:b/>
                <w:szCs w:val="24"/>
                <w:lang w:val="en"/>
              </w:rPr>
              <w:t>U.S. Radiocommunications Sector</w:t>
            </w:r>
          </w:p>
          <w:p w14:paraId="7DBC40E5" w14:textId="77777777" w:rsidR="0044502D" w:rsidRPr="0044502D" w:rsidRDefault="0044502D" w:rsidP="005C067F">
            <w:pPr>
              <w:widowControl w:val="0"/>
              <w:tabs>
                <w:tab w:val="left" w:pos="794"/>
                <w:tab w:val="left" w:pos="1191"/>
                <w:tab w:val="left" w:pos="1588"/>
                <w:tab w:val="left" w:pos="1985"/>
              </w:tabs>
              <w:overflowPunct/>
              <w:autoSpaceDE/>
              <w:autoSpaceDN/>
              <w:adjustRightInd/>
              <w:spacing w:before="0" w:after="120"/>
              <w:jc w:val="center"/>
              <w:textAlignment w:val="auto"/>
              <w:rPr>
                <w:rFonts w:eastAsia="CG Times"/>
                <w:b/>
                <w:szCs w:val="24"/>
                <w:lang w:val="en"/>
              </w:rPr>
            </w:pPr>
            <w:r w:rsidRPr="0044502D">
              <w:rPr>
                <w:rFonts w:eastAsia="CG Times"/>
                <w:b/>
                <w:szCs w:val="24"/>
                <w:lang w:val="en"/>
              </w:rPr>
              <w:t>Fact Sheet</w:t>
            </w:r>
          </w:p>
        </w:tc>
      </w:tr>
      <w:tr w:rsidR="0044502D" w:rsidRPr="0044502D" w14:paraId="1A65818C" w14:textId="77777777" w:rsidTr="007F78D1">
        <w:tc>
          <w:tcPr>
            <w:tcW w:w="4097" w:type="dxa"/>
            <w:tcBorders>
              <w:left w:val="single" w:sz="6" w:space="0" w:color="000000"/>
            </w:tcBorders>
          </w:tcPr>
          <w:p w14:paraId="758BBF92" w14:textId="5FBE4558"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Working Party:</w:t>
            </w:r>
            <w:r w:rsidRPr="0044502D">
              <w:rPr>
                <w:rFonts w:eastAsia="CG Times"/>
                <w:szCs w:val="24"/>
                <w:lang w:val="en"/>
              </w:rPr>
              <w:t xml:space="preserve"> ITU-R WP5B</w:t>
            </w:r>
          </w:p>
        </w:tc>
        <w:tc>
          <w:tcPr>
            <w:tcW w:w="4970" w:type="dxa"/>
            <w:tcBorders>
              <w:right w:val="single" w:sz="6" w:space="0" w:color="000000"/>
            </w:tcBorders>
          </w:tcPr>
          <w:p w14:paraId="0D413A48" w14:textId="2CA375D6"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Document No:</w:t>
            </w:r>
            <w:r w:rsidRPr="0044502D">
              <w:rPr>
                <w:rFonts w:eastAsia="CG Times"/>
                <w:szCs w:val="24"/>
                <w:lang w:val="en"/>
              </w:rPr>
              <w:t xml:space="preserve"> USWP5B35-</w:t>
            </w:r>
            <w:r w:rsidR="00D010CB">
              <w:rPr>
                <w:rFonts w:eastAsia="CG Times"/>
                <w:szCs w:val="24"/>
                <w:lang w:val="en"/>
              </w:rPr>
              <w:t>01</w:t>
            </w:r>
          </w:p>
        </w:tc>
      </w:tr>
      <w:tr w:rsidR="0044502D" w:rsidRPr="0044502D" w14:paraId="79DFC391" w14:textId="77777777" w:rsidTr="007F78D1">
        <w:trPr>
          <w:trHeight w:val="378"/>
        </w:trPr>
        <w:tc>
          <w:tcPr>
            <w:tcW w:w="4097" w:type="dxa"/>
            <w:tcBorders>
              <w:left w:val="single" w:sz="6" w:space="0" w:color="000000"/>
            </w:tcBorders>
          </w:tcPr>
          <w:p w14:paraId="4327A3D6" w14:textId="77777777" w:rsidR="0044502D" w:rsidRPr="0044502D" w:rsidRDefault="0044502D" w:rsidP="0044502D">
            <w:pPr>
              <w:widowControl w:val="0"/>
              <w:overflowPunct/>
              <w:autoSpaceDE/>
              <w:autoSpaceDN/>
              <w:adjustRightInd/>
              <w:spacing w:before="0"/>
              <w:textAlignment w:val="auto"/>
              <w:rPr>
                <w:rFonts w:eastAsia="CG Times"/>
                <w:b/>
                <w:szCs w:val="24"/>
                <w:lang w:val="en"/>
              </w:rPr>
            </w:pPr>
            <w:r w:rsidRPr="0044502D">
              <w:rPr>
                <w:rFonts w:eastAsia="CG Times"/>
                <w:b/>
                <w:szCs w:val="24"/>
                <w:lang w:val="en"/>
              </w:rPr>
              <w:t>Reference:</w:t>
            </w:r>
          </w:p>
          <w:p w14:paraId="62C5299F" w14:textId="77777777" w:rsidR="0044502D" w:rsidRDefault="0044502D" w:rsidP="0044502D">
            <w:pPr>
              <w:widowControl w:val="0"/>
              <w:overflowPunct/>
              <w:autoSpaceDE/>
              <w:autoSpaceDN/>
              <w:adjustRightInd/>
              <w:spacing w:before="0"/>
              <w:textAlignment w:val="auto"/>
              <w:rPr>
                <w:ins w:id="0" w:author="USA new" w:date="2025-07-24T13:33:00Z" w16du:dateUtc="2025-07-24T17:33:00Z"/>
                <w:rFonts w:eastAsia="CG Times"/>
                <w:szCs w:val="24"/>
                <w:lang w:val="en"/>
              </w:rPr>
            </w:pPr>
            <w:r w:rsidRPr="0044502D">
              <w:rPr>
                <w:rFonts w:eastAsia="CG Times"/>
                <w:szCs w:val="24"/>
                <w:lang w:val="en"/>
              </w:rPr>
              <w:t xml:space="preserve">Document </w:t>
            </w:r>
            <w:bookmarkStart w:id="1" w:name="_Hlk203052488"/>
            <w:r w:rsidRPr="0044502D">
              <w:rPr>
                <w:rFonts w:eastAsia="CG Times"/>
                <w:szCs w:val="24"/>
                <w:lang w:val="en"/>
              </w:rPr>
              <w:t>5B/216 Annex 11</w:t>
            </w:r>
            <w:bookmarkEnd w:id="1"/>
          </w:p>
          <w:p w14:paraId="61A2C8BB" w14:textId="73745F85" w:rsidR="005C067F" w:rsidRPr="0044502D" w:rsidRDefault="005C067F" w:rsidP="0044502D">
            <w:pPr>
              <w:widowControl w:val="0"/>
              <w:overflowPunct/>
              <w:autoSpaceDE/>
              <w:autoSpaceDN/>
              <w:adjustRightInd/>
              <w:spacing w:before="0"/>
              <w:textAlignment w:val="auto"/>
              <w:rPr>
                <w:rFonts w:eastAsia="CG Times"/>
                <w:szCs w:val="24"/>
                <w:lang w:val="en"/>
              </w:rPr>
            </w:pPr>
            <w:r w:rsidRPr="0044502D">
              <w:rPr>
                <w:rFonts w:eastAsia="CG Times"/>
                <w:szCs w:val="24"/>
                <w:lang w:val="en-US"/>
              </w:rPr>
              <w:t xml:space="preserve">Report ITU-R M.2530-0 </w:t>
            </w:r>
          </w:p>
          <w:p w14:paraId="40DAB3A5" w14:textId="77777777" w:rsidR="0044502D" w:rsidRPr="0044502D" w:rsidRDefault="0044502D" w:rsidP="0044502D">
            <w:pPr>
              <w:widowControl w:val="0"/>
              <w:overflowPunct/>
              <w:autoSpaceDE/>
              <w:autoSpaceDN/>
              <w:adjustRightInd/>
              <w:spacing w:before="0"/>
              <w:ind w:left="576"/>
              <w:textAlignment w:val="auto"/>
              <w:rPr>
                <w:rFonts w:eastAsia="CG Times"/>
                <w:szCs w:val="24"/>
                <w:lang w:val="en"/>
              </w:rPr>
            </w:pPr>
          </w:p>
        </w:tc>
        <w:tc>
          <w:tcPr>
            <w:tcW w:w="4970" w:type="dxa"/>
            <w:tcBorders>
              <w:right w:val="single" w:sz="6" w:space="0" w:color="000000"/>
            </w:tcBorders>
          </w:tcPr>
          <w:p w14:paraId="212A9696" w14:textId="1A3FBF85" w:rsidR="0044502D" w:rsidRPr="0044502D" w:rsidRDefault="0044502D" w:rsidP="0044502D">
            <w:pPr>
              <w:widowControl w:val="0"/>
              <w:tabs>
                <w:tab w:val="left" w:pos="162"/>
              </w:tabs>
              <w:overflowPunct/>
              <w:autoSpaceDE/>
              <w:autoSpaceDN/>
              <w:adjustRightInd/>
              <w:spacing w:before="0"/>
              <w:textAlignment w:val="auto"/>
              <w:rPr>
                <w:rFonts w:eastAsia="CG Times"/>
                <w:szCs w:val="24"/>
                <w:lang w:val="en"/>
              </w:rPr>
            </w:pPr>
            <w:r w:rsidRPr="0044502D">
              <w:rPr>
                <w:rFonts w:eastAsia="CG Times"/>
                <w:b/>
                <w:szCs w:val="24"/>
                <w:lang w:val="en"/>
              </w:rPr>
              <w:t>Date:</w:t>
            </w:r>
            <w:r w:rsidRPr="0044502D">
              <w:rPr>
                <w:rFonts w:eastAsia="CG Times"/>
                <w:szCs w:val="24"/>
                <w:lang w:val="en"/>
              </w:rPr>
              <w:t xml:space="preserve"> </w:t>
            </w:r>
            <w:r w:rsidR="00DC15CE">
              <w:rPr>
                <w:rFonts w:eastAsia="CG Times"/>
                <w:szCs w:val="24"/>
                <w:lang w:val="en"/>
              </w:rPr>
              <w:t>2</w:t>
            </w:r>
            <w:r w:rsidR="00D010CB">
              <w:rPr>
                <w:rFonts w:eastAsia="CG Times"/>
                <w:szCs w:val="24"/>
                <w:lang w:val="en"/>
              </w:rPr>
              <w:t>9</w:t>
            </w:r>
            <w:r w:rsidR="00DC15CE">
              <w:rPr>
                <w:rFonts w:eastAsia="CG Times"/>
                <w:szCs w:val="24"/>
                <w:lang w:val="en"/>
              </w:rPr>
              <w:t xml:space="preserve"> </w:t>
            </w:r>
            <w:r w:rsidR="00D010CB">
              <w:rPr>
                <w:rFonts w:eastAsia="CG Times"/>
                <w:szCs w:val="24"/>
                <w:lang w:val="en"/>
              </w:rPr>
              <w:t>August</w:t>
            </w:r>
            <w:r w:rsidR="00DC15CE">
              <w:rPr>
                <w:rFonts w:eastAsia="CG Times"/>
                <w:szCs w:val="24"/>
                <w:lang w:val="en"/>
              </w:rPr>
              <w:t xml:space="preserve"> </w:t>
            </w:r>
            <w:r w:rsidRPr="00DC15CE">
              <w:rPr>
                <w:rFonts w:eastAsia="CG Times"/>
                <w:szCs w:val="24"/>
                <w:lang w:val="en"/>
              </w:rPr>
              <w:t>2025</w:t>
            </w:r>
          </w:p>
        </w:tc>
      </w:tr>
      <w:tr w:rsidR="0044502D" w:rsidRPr="0044502D" w14:paraId="7F14F639" w14:textId="77777777" w:rsidTr="007F78D1">
        <w:trPr>
          <w:trHeight w:val="924"/>
        </w:trPr>
        <w:tc>
          <w:tcPr>
            <w:tcW w:w="9067" w:type="dxa"/>
            <w:gridSpan w:val="2"/>
            <w:tcBorders>
              <w:left w:val="single" w:sz="6" w:space="0" w:color="000000"/>
              <w:right w:val="single" w:sz="6" w:space="0" w:color="000000"/>
            </w:tcBorders>
          </w:tcPr>
          <w:p w14:paraId="185E9208" w14:textId="46A4636D"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bCs/>
                <w:szCs w:val="24"/>
                <w:lang w:val="en"/>
              </w:rPr>
              <w:t>Document Title:</w:t>
            </w:r>
            <w:r w:rsidRPr="0044502D">
              <w:rPr>
                <w:rFonts w:eastAsia="CG Times"/>
                <w:szCs w:val="24"/>
                <w:lang w:val="en"/>
              </w:rPr>
              <w:t xml:space="preserve"> </w:t>
            </w:r>
            <w:r w:rsidR="00F02B2A" w:rsidRPr="0044502D">
              <w:rPr>
                <w:rFonts w:eastAsia="CG Times"/>
                <w:szCs w:val="24"/>
                <w:lang w:val="en-US"/>
              </w:rPr>
              <w:t xml:space="preserve">Working Document Toward a Preliminary </w:t>
            </w:r>
            <w:r w:rsidRPr="0044502D">
              <w:rPr>
                <w:rFonts w:eastAsia="CG Times"/>
                <w:bCs/>
                <w:szCs w:val="24"/>
                <w:lang w:val="en-US"/>
              </w:rPr>
              <w:t xml:space="preserve">Draft New Recommendation ITU-R </w:t>
            </w:r>
            <w:proofErr w:type="gramStart"/>
            <w:r w:rsidRPr="0044502D">
              <w:rPr>
                <w:rFonts w:eastAsia="CG Times"/>
                <w:bCs/>
                <w:szCs w:val="24"/>
                <w:lang w:val="en-US"/>
              </w:rPr>
              <w:t>M.[</w:t>
            </w:r>
            <w:proofErr w:type="gramEnd"/>
            <w:r w:rsidRPr="0044502D">
              <w:rPr>
                <w:rFonts w:eastAsia="CG Times"/>
                <w:bCs/>
                <w:szCs w:val="24"/>
                <w:lang w:val="en-US"/>
              </w:rPr>
              <w:t>DIGITAL-VOICE] Digital voice communications in the VHF maritime mobile band</w:t>
            </w:r>
          </w:p>
        </w:tc>
      </w:tr>
      <w:tr w:rsidR="0044502D" w:rsidRPr="0044502D" w14:paraId="3FC85D02" w14:textId="77777777" w:rsidTr="007F78D1">
        <w:trPr>
          <w:trHeight w:val="3858"/>
        </w:trPr>
        <w:tc>
          <w:tcPr>
            <w:tcW w:w="4097" w:type="dxa"/>
            <w:tcBorders>
              <w:left w:val="single" w:sz="6" w:space="0" w:color="000000"/>
            </w:tcBorders>
          </w:tcPr>
          <w:p w14:paraId="6236E72F"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b/>
                <w:bCs/>
                <w:szCs w:val="24"/>
                <w:lang w:val="en"/>
              </w:rPr>
            </w:pPr>
            <w:r w:rsidRPr="0044502D">
              <w:rPr>
                <w:rFonts w:eastAsia="CG Times"/>
                <w:b/>
                <w:bCs/>
                <w:szCs w:val="24"/>
                <w:lang w:val="en"/>
              </w:rPr>
              <w:t>Author(s)/Contributors(s):</w:t>
            </w:r>
          </w:p>
          <w:p w14:paraId="6F4FE74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768ED54"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Pamela Murray </w:t>
            </w:r>
          </w:p>
          <w:p w14:paraId="3F659BA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38109A2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FF781A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Jerry Ulcek </w:t>
            </w:r>
          </w:p>
          <w:p w14:paraId="053573D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6EAA5506"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178CB76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Johnny Schultz </w:t>
            </w:r>
          </w:p>
          <w:p w14:paraId="0C6587F9"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Sev1tech Inc</w:t>
            </w:r>
          </w:p>
          <w:p w14:paraId="2E1E17D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5385C91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Ross Norsworthy </w:t>
            </w:r>
          </w:p>
          <w:p w14:paraId="4E80F28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REC Inc</w:t>
            </w:r>
          </w:p>
          <w:p w14:paraId="43E4866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104C5B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tc>
        <w:tc>
          <w:tcPr>
            <w:tcW w:w="4970" w:type="dxa"/>
            <w:tcBorders>
              <w:right w:val="single" w:sz="6" w:space="0" w:color="000000"/>
            </w:tcBorders>
          </w:tcPr>
          <w:p w14:paraId="1F22662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5B4FFF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BCC89D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657-3081</w:t>
            </w:r>
          </w:p>
          <w:p w14:paraId="40D1A2A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pamela.j.murray@uscg.mil</w:t>
            </w:r>
          </w:p>
          <w:p w14:paraId="455A93F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EEAA79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579-5924</w:t>
            </w:r>
          </w:p>
          <w:p w14:paraId="4B2C55A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jerry.</w:t>
            </w:r>
            <w:proofErr w:type="gramStart"/>
            <w:r w:rsidRPr="0044502D">
              <w:rPr>
                <w:rFonts w:eastAsia="CG Times"/>
                <w:szCs w:val="24"/>
                <w:lang w:val="en"/>
              </w:rPr>
              <w:t>l.ulcek</w:t>
            </w:r>
            <w:proofErr w:type="gramEnd"/>
            <w:r w:rsidRPr="0044502D">
              <w:rPr>
                <w:rFonts w:eastAsia="CG Times"/>
                <w:szCs w:val="24"/>
                <w:lang w:val="en"/>
              </w:rPr>
              <w:t>@</w:t>
            </w:r>
            <w:hyperlink r:id="rId7" w:history="1">
              <w:r w:rsidRPr="0044502D">
                <w:rPr>
                  <w:rFonts w:eastAsia="CG Times"/>
                  <w:szCs w:val="24"/>
                  <w:lang w:val="en"/>
                </w:rPr>
                <w:t>uscg</w:t>
              </w:r>
            </w:hyperlink>
            <w:r w:rsidRPr="0044502D">
              <w:rPr>
                <w:rFonts w:eastAsia="CG Times"/>
                <w:szCs w:val="24"/>
                <w:lang w:val="en"/>
              </w:rPr>
              <w:t xml:space="preserve">.mil </w:t>
            </w:r>
          </w:p>
          <w:p w14:paraId="7EDE9C9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D2949A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403-4029</w:t>
            </w:r>
          </w:p>
          <w:p w14:paraId="73FB89EB"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Email: </w:t>
            </w:r>
            <w:hyperlink r:id="rId8" w:history="1">
              <w:r w:rsidRPr="0044502D">
                <w:rPr>
                  <w:rFonts w:eastAsia="CG Times"/>
                  <w:szCs w:val="24"/>
                  <w:lang w:val="en"/>
                </w:rPr>
                <w:t>johnnyschultz@sev1tech.com</w:t>
              </w:r>
            </w:hyperlink>
          </w:p>
          <w:p w14:paraId="13E6FF0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1FD340CF"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515-8025</w:t>
            </w:r>
          </w:p>
          <w:p w14:paraId="066A09B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ross_norsworthy@</w:t>
            </w:r>
            <w:hyperlink r:id="rId9" w:history="1">
              <w:r w:rsidRPr="0044502D">
                <w:rPr>
                  <w:rFonts w:eastAsia="CG Times"/>
                  <w:szCs w:val="24"/>
                  <w:lang w:val="en"/>
                </w:rPr>
                <w:t>msn</w:t>
              </w:r>
            </w:hyperlink>
            <w:r w:rsidRPr="0044502D">
              <w:rPr>
                <w:rFonts w:eastAsia="CG Times"/>
                <w:szCs w:val="24"/>
                <w:lang w:val="en"/>
              </w:rPr>
              <w:t>.com</w:t>
            </w:r>
          </w:p>
          <w:p w14:paraId="2D02592A"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4E236AE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tc>
      </w:tr>
      <w:tr w:rsidR="0044502D" w:rsidRPr="0044502D" w14:paraId="17804434" w14:textId="77777777" w:rsidTr="007F78D1">
        <w:trPr>
          <w:trHeight w:val="890"/>
        </w:trPr>
        <w:tc>
          <w:tcPr>
            <w:tcW w:w="9067" w:type="dxa"/>
            <w:gridSpan w:val="2"/>
            <w:tcBorders>
              <w:left w:val="single" w:sz="6" w:space="0" w:color="000000"/>
              <w:right w:val="single" w:sz="6" w:space="0" w:color="000000"/>
            </w:tcBorders>
          </w:tcPr>
          <w:p w14:paraId="04A4E7B4" w14:textId="1DA1A324"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Purpose/Objective: </w:t>
            </w:r>
            <w:r w:rsidRPr="0044502D">
              <w:rPr>
                <w:rFonts w:eastAsia="CG Times"/>
                <w:szCs w:val="24"/>
                <w:lang w:val="en-US"/>
              </w:rPr>
              <w:t xml:space="preserve">The “Working Document Toward a Preliminary Draft New Recommendation ITU-R </w:t>
            </w:r>
            <w:proofErr w:type="gramStart"/>
            <w:r w:rsidRPr="0044502D">
              <w:rPr>
                <w:rFonts w:eastAsia="CG Times"/>
                <w:szCs w:val="24"/>
                <w:lang w:val="en-US"/>
              </w:rPr>
              <w:t>M.[</w:t>
            </w:r>
            <w:proofErr w:type="gramEnd"/>
            <w:r w:rsidRPr="0044502D">
              <w:rPr>
                <w:rFonts w:eastAsia="CG Times"/>
                <w:szCs w:val="24"/>
                <w:lang w:val="en-US"/>
              </w:rPr>
              <w:t>DIGITAL-VOICE]” describes the technical characteristics of a proposed new system for transmission of digital voice communications in the VHF maritime mobile band.</w:t>
            </w:r>
            <w:r w:rsidRPr="0044502D">
              <w:rPr>
                <w:rFonts w:eastAsia="CG Times"/>
                <w:szCs w:val="24"/>
                <w:lang w:val="en"/>
              </w:rPr>
              <w:t xml:space="preserve"> This </w:t>
            </w:r>
            <w:r w:rsidR="00E428F0">
              <w:rPr>
                <w:rFonts w:eastAsia="CG Times"/>
                <w:szCs w:val="24"/>
                <w:lang w:val="en"/>
              </w:rPr>
              <w:t xml:space="preserve">proposal is to </w:t>
            </w:r>
            <w:r w:rsidR="005C067F">
              <w:rPr>
                <w:rFonts w:eastAsia="CG Times"/>
                <w:szCs w:val="24"/>
                <w:lang w:val="en"/>
              </w:rPr>
              <w:t>upgrade the status of th</w:t>
            </w:r>
            <w:r w:rsidR="00E428F0">
              <w:rPr>
                <w:rFonts w:eastAsia="CG Times"/>
                <w:szCs w:val="24"/>
                <w:lang w:val="en"/>
              </w:rPr>
              <w:t>is</w:t>
            </w:r>
            <w:r w:rsidR="005C067F">
              <w:rPr>
                <w:rFonts w:eastAsia="CG Times"/>
                <w:szCs w:val="24"/>
                <w:lang w:val="en"/>
              </w:rPr>
              <w:t xml:space="preserve"> recommendation</w:t>
            </w:r>
            <w:r w:rsidRPr="0044502D">
              <w:rPr>
                <w:rFonts w:eastAsia="CG Times"/>
                <w:szCs w:val="24"/>
                <w:lang w:val="en"/>
              </w:rPr>
              <w:t>.</w:t>
            </w:r>
          </w:p>
          <w:p w14:paraId="45598CE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 </w:t>
            </w:r>
          </w:p>
        </w:tc>
      </w:tr>
      <w:tr w:rsidR="0044502D" w:rsidRPr="0044502D" w14:paraId="3D98C911" w14:textId="77777777" w:rsidTr="007F78D1">
        <w:trPr>
          <w:trHeight w:val="1844"/>
        </w:trPr>
        <w:tc>
          <w:tcPr>
            <w:tcW w:w="9067" w:type="dxa"/>
            <w:gridSpan w:val="2"/>
            <w:tcBorders>
              <w:left w:val="single" w:sz="6" w:space="0" w:color="000000"/>
              <w:right w:val="single" w:sz="6" w:space="0" w:color="000000"/>
            </w:tcBorders>
          </w:tcPr>
          <w:p w14:paraId="2EC54C25" w14:textId="260D397C"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Abstract: </w:t>
            </w:r>
            <w:r w:rsidR="00E428F0">
              <w:rPr>
                <w:rFonts w:eastAsia="CG Times"/>
                <w:szCs w:val="24"/>
                <w:lang w:val="en"/>
              </w:rPr>
              <w:t>This document was approved in the November 2024 meeting, and no additional revisions were proposed during the May</w:t>
            </w:r>
            <w:r w:rsidR="00C70BCE">
              <w:rPr>
                <w:rFonts w:eastAsia="CG Times"/>
                <w:szCs w:val="24"/>
                <w:lang w:val="en"/>
              </w:rPr>
              <w:t xml:space="preserve"> 2025</w:t>
            </w:r>
            <w:r w:rsidR="00E428F0">
              <w:rPr>
                <w:rFonts w:eastAsia="CG Times"/>
                <w:szCs w:val="24"/>
                <w:lang w:val="en"/>
              </w:rPr>
              <w:t xml:space="preserve"> meeting. Therefore, we </w:t>
            </w:r>
            <w:proofErr w:type="gramStart"/>
            <w:r w:rsidR="00E428F0">
              <w:rPr>
                <w:rFonts w:eastAsia="CG Times"/>
                <w:szCs w:val="24"/>
                <w:lang w:val="en"/>
              </w:rPr>
              <w:t>request</w:t>
            </w:r>
            <w:proofErr w:type="gramEnd"/>
            <w:r w:rsidR="00E428F0">
              <w:rPr>
                <w:rFonts w:eastAsia="CG Times"/>
                <w:szCs w:val="24"/>
                <w:lang w:val="en"/>
              </w:rPr>
              <w:t xml:space="preserve"> to upgrade the status of this document.</w:t>
            </w:r>
            <w:r w:rsidRPr="0044502D">
              <w:rPr>
                <w:rFonts w:eastAsia="CG Times"/>
                <w:szCs w:val="24"/>
                <w:lang w:val="en"/>
              </w:rPr>
              <w:t xml:space="preserve">  </w:t>
            </w:r>
          </w:p>
          <w:p w14:paraId="6206E555"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tc>
      </w:tr>
    </w:tbl>
    <w:p w14:paraId="29666D30" w14:textId="77777777" w:rsidR="0044502D" w:rsidRPr="0044502D" w:rsidRDefault="0044502D" w:rsidP="0044502D">
      <w:pPr>
        <w:widowControl w:val="0"/>
        <w:overflowPunct/>
        <w:autoSpaceDE/>
        <w:autoSpaceDN/>
        <w:adjustRightInd/>
        <w:spacing w:before="0" w:line="276" w:lineRule="auto"/>
        <w:textAlignment w:val="auto"/>
        <w:rPr>
          <w:rFonts w:ascii="Arial" w:eastAsia="Arial" w:hAnsi="Arial" w:cs="Arial"/>
          <w:sz w:val="22"/>
          <w:szCs w:val="22"/>
          <w:lang w:val="en"/>
        </w:rPr>
      </w:pPr>
    </w:p>
    <w:p w14:paraId="5977A660"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ascii="Arial" w:eastAsia="Arial" w:hAnsi="Arial" w:cs="Arial"/>
          <w:sz w:val="22"/>
          <w:szCs w:val="22"/>
          <w:lang w:val="en"/>
        </w:rPr>
      </w:pPr>
    </w:p>
    <w:p w14:paraId="5E3685D8"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r w:rsidRPr="0044502D">
        <w:rPr>
          <w:rFonts w:ascii="Arial" w:eastAsia="Arial" w:hAnsi="Arial" w:cs="Arial"/>
          <w:sz w:val="22"/>
          <w:szCs w:val="22"/>
          <w:lang w:val="e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02D" w:rsidRPr="0044502D" w14:paraId="5C118BFE" w14:textId="77777777" w:rsidTr="007F78D1">
        <w:trPr>
          <w:cantSplit/>
        </w:trPr>
        <w:tc>
          <w:tcPr>
            <w:tcW w:w="6487" w:type="dxa"/>
            <w:vAlign w:val="center"/>
          </w:tcPr>
          <w:p w14:paraId="6CB9888E" w14:textId="77777777" w:rsidR="0044502D" w:rsidRPr="0044502D" w:rsidRDefault="0044502D" w:rsidP="0044502D">
            <w:pPr>
              <w:shd w:val="solid" w:color="FFFFFF" w:fill="FFFFFF"/>
              <w:spacing w:before="0"/>
              <w:rPr>
                <w:rFonts w:eastAsia="Arial"/>
                <w:b/>
                <w:bCs/>
                <w:sz w:val="22"/>
                <w:szCs w:val="24"/>
                <w:lang w:val="en"/>
              </w:rPr>
            </w:pPr>
            <w:r w:rsidRPr="0044502D">
              <w:rPr>
                <w:rFonts w:ascii="Verdana" w:hAnsi="Verdana" w:cs="Times New Roman Bold"/>
                <w:b/>
                <w:bCs/>
                <w:sz w:val="26"/>
                <w:szCs w:val="26"/>
              </w:rPr>
              <w:lastRenderedPageBreak/>
              <w:t>Radiocommunication Study Groups</w:t>
            </w:r>
          </w:p>
        </w:tc>
        <w:tc>
          <w:tcPr>
            <w:tcW w:w="3402" w:type="dxa"/>
          </w:tcPr>
          <w:p w14:paraId="24B8AEAB"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line="240" w:lineRule="atLeast"/>
              <w:textAlignment w:val="auto"/>
              <w:rPr>
                <w:rFonts w:eastAsia="Arial"/>
                <w:sz w:val="22"/>
                <w:szCs w:val="24"/>
                <w:lang w:val="en"/>
              </w:rPr>
            </w:pPr>
            <w:r w:rsidRPr="0044502D">
              <w:rPr>
                <w:rFonts w:eastAsia="Arial"/>
                <w:noProof/>
                <w:sz w:val="22"/>
                <w:szCs w:val="24"/>
                <w:lang w:val="en"/>
              </w:rPr>
              <w:drawing>
                <wp:inline distT="0" distB="0" distL="0" distR="0" wp14:anchorId="50B834F4" wp14:editId="246AC1A4">
                  <wp:extent cx="765175" cy="765175"/>
                  <wp:effectExtent l="0" t="0" r="0" b="0"/>
                  <wp:docPr id="3" name="Picture 3"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02D" w:rsidRPr="0044502D" w14:paraId="54A97A13" w14:textId="77777777" w:rsidTr="007F78D1">
        <w:trPr>
          <w:cantSplit/>
        </w:trPr>
        <w:tc>
          <w:tcPr>
            <w:tcW w:w="6487" w:type="dxa"/>
            <w:tcBorders>
              <w:bottom w:val="single" w:sz="12" w:space="0" w:color="auto"/>
            </w:tcBorders>
          </w:tcPr>
          <w:p w14:paraId="283480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
                <w:sz w:val="22"/>
                <w:szCs w:val="24"/>
                <w:lang w:val="en"/>
              </w:rPr>
            </w:pPr>
          </w:p>
        </w:tc>
        <w:tc>
          <w:tcPr>
            <w:tcW w:w="3402" w:type="dxa"/>
            <w:tcBorders>
              <w:bottom w:val="single" w:sz="12" w:space="0" w:color="auto"/>
            </w:tcBorders>
          </w:tcPr>
          <w:p w14:paraId="0123C782"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36229958" w14:textId="77777777" w:rsidTr="007F78D1">
        <w:trPr>
          <w:cantSplit/>
        </w:trPr>
        <w:tc>
          <w:tcPr>
            <w:tcW w:w="6487" w:type="dxa"/>
            <w:tcBorders>
              <w:top w:val="single" w:sz="12" w:space="0" w:color="auto"/>
            </w:tcBorders>
          </w:tcPr>
          <w:p w14:paraId="04BD1F6C"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Cs/>
                <w:sz w:val="22"/>
                <w:szCs w:val="24"/>
                <w:lang w:val="en"/>
              </w:rPr>
            </w:pPr>
          </w:p>
        </w:tc>
        <w:tc>
          <w:tcPr>
            <w:tcW w:w="3402" w:type="dxa"/>
            <w:tcBorders>
              <w:top w:val="single" w:sz="12" w:space="0" w:color="auto"/>
            </w:tcBorders>
          </w:tcPr>
          <w:p w14:paraId="666B1C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02D2127B" w14:textId="77777777" w:rsidTr="007F78D1">
        <w:trPr>
          <w:cantSplit/>
        </w:trPr>
        <w:tc>
          <w:tcPr>
            <w:tcW w:w="6487" w:type="dxa"/>
            <w:vMerge w:val="restart"/>
          </w:tcPr>
          <w:p w14:paraId="686194C4"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Source:</w:t>
            </w:r>
            <w:r w:rsidRPr="0044502D">
              <w:rPr>
                <w:rFonts w:eastAsia="Arial"/>
                <w:sz w:val="22"/>
                <w:szCs w:val="24"/>
                <w:lang w:val="en"/>
              </w:rPr>
              <w:tab/>
              <w:t>5B/216 Annex 11</w:t>
            </w:r>
          </w:p>
          <w:p w14:paraId="02950E34"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Subject:</w:t>
            </w:r>
            <w:r w:rsidRPr="0044502D">
              <w:rPr>
                <w:rFonts w:eastAsia="Arial"/>
                <w:sz w:val="22"/>
                <w:szCs w:val="24"/>
                <w:lang w:val="en"/>
              </w:rPr>
              <w:tab/>
              <w:t xml:space="preserve">Digital voice communications in the VHF maritime mobile band. </w:t>
            </w:r>
          </w:p>
        </w:tc>
        <w:tc>
          <w:tcPr>
            <w:tcW w:w="3402" w:type="dxa"/>
          </w:tcPr>
          <w:p w14:paraId="2B4EA30E" w14:textId="61C5466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Document: USWP5B35-</w:t>
            </w:r>
            <w:r w:rsidR="00D010CB">
              <w:rPr>
                <w:rFonts w:ascii="Verdana" w:hAnsi="Verdana"/>
                <w:b/>
                <w:sz w:val="20"/>
                <w:lang w:eastAsia="zh-CN"/>
              </w:rPr>
              <w:t>01</w:t>
            </w:r>
          </w:p>
        </w:tc>
      </w:tr>
      <w:tr w:rsidR="0044502D" w:rsidRPr="0044502D" w14:paraId="75833932" w14:textId="77777777" w:rsidTr="007F78D1">
        <w:trPr>
          <w:cantSplit/>
        </w:trPr>
        <w:tc>
          <w:tcPr>
            <w:tcW w:w="6487" w:type="dxa"/>
            <w:vMerge/>
          </w:tcPr>
          <w:p w14:paraId="501B9A40"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4DF9717A" w14:textId="4A7C47F1"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 xml:space="preserve">Date:   </w:t>
            </w:r>
            <w:r w:rsidR="00DC15CE">
              <w:rPr>
                <w:rFonts w:ascii="Verdana" w:hAnsi="Verdana"/>
                <w:b/>
                <w:sz w:val="20"/>
                <w:lang w:eastAsia="zh-CN"/>
              </w:rPr>
              <w:t>2</w:t>
            </w:r>
            <w:r w:rsidR="00D010CB">
              <w:rPr>
                <w:rFonts w:ascii="Verdana" w:hAnsi="Verdana"/>
                <w:b/>
                <w:sz w:val="20"/>
                <w:lang w:eastAsia="zh-CN"/>
              </w:rPr>
              <w:t>9</w:t>
            </w:r>
            <w:r w:rsidR="00DC15CE">
              <w:rPr>
                <w:rFonts w:ascii="Verdana" w:hAnsi="Verdana"/>
                <w:b/>
                <w:sz w:val="20"/>
                <w:lang w:eastAsia="zh-CN"/>
              </w:rPr>
              <w:t xml:space="preserve"> </w:t>
            </w:r>
            <w:r w:rsidR="00D010CB">
              <w:rPr>
                <w:rFonts w:ascii="Verdana" w:hAnsi="Verdana"/>
                <w:b/>
                <w:sz w:val="20"/>
                <w:lang w:eastAsia="zh-CN"/>
              </w:rPr>
              <w:t>August</w:t>
            </w:r>
            <w:r w:rsidRPr="00DC15CE">
              <w:rPr>
                <w:rFonts w:ascii="Verdana" w:hAnsi="Verdana"/>
                <w:b/>
                <w:sz w:val="20"/>
                <w:lang w:eastAsia="zh-CN"/>
              </w:rPr>
              <w:t xml:space="preserve"> 2025</w:t>
            </w:r>
          </w:p>
        </w:tc>
      </w:tr>
      <w:tr w:rsidR="0044502D" w:rsidRPr="0044502D" w14:paraId="23522A93" w14:textId="77777777" w:rsidTr="007F78D1">
        <w:trPr>
          <w:cantSplit/>
        </w:trPr>
        <w:tc>
          <w:tcPr>
            <w:tcW w:w="6487" w:type="dxa"/>
            <w:vMerge/>
          </w:tcPr>
          <w:p w14:paraId="4636383D"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2918466A" w14:textId="7777777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English only</w:t>
            </w:r>
          </w:p>
        </w:tc>
      </w:tr>
      <w:tr w:rsidR="0044502D" w:rsidRPr="0044502D" w14:paraId="5AD5BF6C" w14:textId="77777777" w:rsidTr="007F78D1">
        <w:trPr>
          <w:cantSplit/>
        </w:trPr>
        <w:tc>
          <w:tcPr>
            <w:tcW w:w="9889" w:type="dxa"/>
            <w:gridSpan w:val="2"/>
          </w:tcPr>
          <w:p w14:paraId="2238099E" w14:textId="77777777" w:rsidR="0044502D" w:rsidRPr="0044502D" w:rsidRDefault="0044502D" w:rsidP="0044502D">
            <w:pPr>
              <w:tabs>
                <w:tab w:val="center" w:pos="4836"/>
                <w:tab w:val="left" w:pos="8428"/>
              </w:tabs>
              <w:spacing w:before="840"/>
              <w:jc w:val="center"/>
              <w:rPr>
                <w:b/>
                <w:szCs w:val="24"/>
                <w:lang w:val="en-US" w:eastAsia="zh-CN"/>
              </w:rPr>
            </w:pPr>
            <w:r w:rsidRPr="0044502D">
              <w:rPr>
                <w:b/>
                <w:szCs w:val="24"/>
                <w:lang w:val="en-US" w:eastAsia="zh-CN"/>
              </w:rPr>
              <w:t>United States of America</w:t>
            </w:r>
            <w:r w:rsidRPr="0044502D">
              <w:rPr>
                <w:b/>
                <w:szCs w:val="24"/>
                <w:lang w:val="en-US" w:eastAsia="zh-CN"/>
              </w:rPr>
              <w:br/>
            </w:r>
          </w:p>
        </w:tc>
      </w:tr>
      <w:tr w:rsidR="0044502D" w:rsidRPr="0044502D" w14:paraId="22374E1F" w14:textId="77777777" w:rsidTr="007F78D1">
        <w:trPr>
          <w:cantSplit/>
        </w:trPr>
        <w:tc>
          <w:tcPr>
            <w:tcW w:w="9889" w:type="dxa"/>
            <w:gridSpan w:val="2"/>
          </w:tcPr>
          <w:p w14:paraId="551D87F2" w14:textId="4CE716E2" w:rsidR="0044502D" w:rsidRPr="0044502D" w:rsidRDefault="000D626B" w:rsidP="0044502D">
            <w:pPr>
              <w:tabs>
                <w:tab w:val="clear" w:pos="1134"/>
                <w:tab w:val="clear" w:pos="1871"/>
                <w:tab w:val="clear" w:pos="2268"/>
              </w:tabs>
              <w:overflowPunct/>
              <w:autoSpaceDE/>
              <w:autoSpaceDN/>
              <w:adjustRightInd/>
              <w:spacing w:before="0" w:line="276" w:lineRule="auto"/>
              <w:jc w:val="center"/>
              <w:textAlignment w:val="auto"/>
              <w:rPr>
                <w:rFonts w:eastAsia="Arial"/>
                <w:bCs/>
                <w:sz w:val="28"/>
                <w:szCs w:val="28"/>
                <w:lang w:val="en" w:eastAsia="zh-CN"/>
              </w:rPr>
            </w:pPr>
            <w:ins w:id="2" w:author="USA new" w:date="2025-07-24T13:44:00Z" w16du:dateUtc="2025-07-24T17:44:00Z">
              <w:r>
                <w:rPr>
                  <w:rFonts w:eastAsia="Arial"/>
                  <w:bCs/>
                  <w:sz w:val="28"/>
                  <w:szCs w:val="28"/>
                  <w:lang w:val="en-US"/>
                </w:rPr>
                <w:t>[</w:t>
              </w:r>
            </w:ins>
            <w:del w:id="3" w:author="USA new" w:date="2025-07-24T13:45:00Z" w16du:dateUtc="2025-07-24T17:45:00Z">
              <w:r w:rsidR="0044502D" w:rsidRPr="0044502D" w:rsidDel="000D626B">
                <w:rPr>
                  <w:rFonts w:eastAsia="Arial"/>
                  <w:bCs/>
                  <w:sz w:val="28"/>
                  <w:szCs w:val="28"/>
                  <w:lang w:val="en-US"/>
                </w:rPr>
                <w:delText>Working Document Toward</w:delText>
              </w:r>
            </w:del>
            <w:ins w:id="4" w:author="USA new" w:date="2025-07-24T13:44:00Z" w16du:dateUtc="2025-07-24T17:44:00Z">
              <w:r>
                <w:rPr>
                  <w:rFonts w:eastAsia="Arial"/>
                  <w:bCs/>
                  <w:sz w:val="28"/>
                  <w:szCs w:val="28"/>
                  <w:lang w:val="en-US"/>
                </w:rPr>
                <w:t>]</w:t>
              </w:r>
            </w:ins>
            <w:r w:rsidR="0044502D" w:rsidRPr="0044502D">
              <w:rPr>
                <w:rFonts w:eastAsia="Arial"/>
                <w:bCs/>
                <w:sz w:val="28"/>
                <w:szCs w:val="28"/>
                <w:lang w:val="en-US"/>
              </w:rPr>
              <w:t xml:space="preserve"> Preliminary Draft New Recommendation ITU-R </w:t>
            </w:r>
            <w:proofErr w:type="gramStart"/>
            <w:r w:rsidR="0044502D" w:rsidRPr="0044502D">
              <w:rPr>
                <w:rFonts w:eastAsia="Arial"/>
                <w:bCs/>
                <w:sz w:val="28"/>
                <w:szCs w:val="28"/>
                <w:lang w:val="en-US"/>
              </w:rPr>
              <w:t>M.[</w:t>
            </w:r>
            <w:proofErr w:type="gramEnd"/>
            <w:r w:rsidR="0044502D" w:rsidRPr="0044502D">
              <w:rPr>
                <w:rFonts w:eastAsia="Arial"/>
                <w:bCs/>
                <w:sz w:val="28"/>
                <w:szCs w:val="28"/>
                <w:lang w:val="en-US"/>
              </w:rPr>
              <w:t xml:space="preserve">DIGITAL-VOICE] </w:t>
            </w:r>
          </w:p>
          <w:p w14:paraId="68F53676" w14:textId="77777777" w:rsidR="0044502D" w:rsidRPr="0044502D" w:rsidRDefault="0044502D" w:rsidP="0044502D">
            <w:pPr>
              <w:overflowPunct/>
              <w:autoSpaceDE/>
              <w:autoSpaceDN/>
              <w:adjustRightInd/>
              <w:spacing w:before="240"/>
              <w:jc w:val="center"/>
              <w:textAlignment w:val="auto"/>
              <w:rPr>
                <w:b/>
                <w:szCs w:val="24"/>
                <w:lang w:val="en-US" w:eastAsia="zh-CN"/>
              </w:rPr>
            </w:pPr>
            <w:r w:rsidRPr="0044502D">
              <w:rPr>
                <w:b/>
                <w:szCs w:val="24"/>
                <w:lang w:val="en-US" w:eastAsia="zh-CN"/>
              </w:rPr>
              <w:t>Digital voice communication in the VHF maritime mobile band</w:t>
            </w:r>
          </w:p>
        </w:tc>
      </w:tr>
      <w:tr w:rsidR="0044502D" w:rsidRPr="0044502D" w14:paraId="696E2479" w14:textId="77777777" w:rsidTr="007F78D1">
        <w:trPr>
          <w:cantSplit/>
        </w:trPr>
        <w:tc>
          <w:tcPr>
            <w:tcW w:w="9889" w:type="dxa"/>
            <w:gridSpan w:val="2"/>
          </w:tcPr>
          <w:p w14:paraId="3EBCBB67" w14:textId="77777777" w:rsidR="0044502D" w:rsidRPr="0044502D" w:rsidRDefault="0044502D" w:rsidP="0044502D">
            <w:pPr>
              <w:tabs>
                <w:tab w:val="left" w:pos="567"/>
                <w:tab w:val="left" w:pos="1701"/>
                <w:tab w:val="left" w:pos="2835"/>
              </w:tabs>
              <w:spacing w:before="240"/>
              <w:rPr>
                <w:caps/>
                <w:szCs w:val="24"/>
                <w:lang w:val="en-US" w:eastAsia="zh-CN"/>
              </w:rPr>
            </w:pPr>
          </w:p>
        </w:tc>
      </w:tr>
    </w:tbl>
    <w:p w14:paraId="417A2FCA" w14:textId="77777777" w:rsidR="0044502D" w:rsidRPr="0044502D" w:rsidRDefault="0044502D" w:rsidP="0044502D">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Arial"/>
          <w:b/>
          <w:szCs w:val="28"/>
          <w:lang w:val="en" w:eastAsia="zh-CN"/>
        </w:rPr>
      </w:pPr>
      <w:r w:rsidRPr="0044502D">
        <w:rPr>
          <w:b/>
          <w:bCs/>
          <w:sz w:val="28"/>
          <w:szCs w:val="28"/>
        </w:rPr>
        <w:t>1</w:t>
      </w:r>
      <w:r w:rsidRPr="0044502D">
        <w:rPr>
          <w:b/>
          <w:bCs/>
          <w:sz w:val="28"/>
          <w:szCs w:val="28"/>
        </w:rPr>
        <w:tab/>
        <w:t>Introduction</w:t>
      </w:r>
    </w:p>
    <w:p w14:paraId="07883F90"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eastAsia="Arial"/>
          <w:szCs w:val="28"/>
          <w:lang w:val="en" w:eastAsia="zh-CN"/>
        </w:rPr>
      </w:pPr>
    </w:p>
    <w:p w14:paraId="10FB2F5D" w14:textId="045D4F78"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The purpose of this document is to </w:t>
      </w:r>
      <w:r w:rsidR="00AF692C">
        <w:rPr>
          <w:rFonts w:eastAsia="Arial"/>
          <w:szCs w:val="24"/>
          <w:lang w:val="en"/>
        </w:rPr>
        <w:t>progress the work of the W</w:t>
      </w:r>
      <w:r w:rsidRPr="0044502D">
        <w:rPr>
          <w:rFonts w:eastAsia="Arial"/>
          <w:szCs w:val="24"/>
          <w:lang w:val="en"/>
        </w:rPr>
        <w:t xml:space="preserve">orking Document Toward a Preliminary Draft New Recommendation ITU-R </w:t>
      </w:r>
      <w:proofErr w:type="gramStart"/>
      <w:r w:rsidRPr="0044502D">
        <w:rPr>
          <w:rFonts w:eastAsia="Arial"/>
          <w:szCs w:val="24"/>
          <w:lang w:val="en"/>
        </w:rPr>
        <w:t>M.[</w:t>
      </w:r>
      <w:proofErr w:type="gramEnd"/>
      <w:r w:rsidRPr="0044502D">
        <w:rPr>
          <w:rFonts w:eastAsia="Arial"/>
          <w:szCs w:val="24"/>
          <w:lang w:val="en"/>
        </w:rPr>
        <w:t xml:space="preserve">DIGITAL-VOICE] that describes the technical characteristics of a proposed new system for transmission of digital voice communications in the VHF maritime mobile band. </w:t>
      </w:r>
    </w:p>
    <w:p w14:paraId="0F54B12B"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3F1D82CE"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Report ITU-R M.2530-0 described candidate technologies and technical considerations for digital voice communications in the VHF maritime mobile band. The new system should be designed such that it does not utilize the channels used for the GMDSS, AIS, VDES, and safety communications</w:t>
      </w:r>
      <w:r w:rsidRPr="0044502D">
        <w:rPr>
          <w:rFonts w:eastAsia="Arial"/>
          <w:szCs w:val="24"/>
          <w:lang w:val="en-US"/>
        </w:rPr>
        <w:t>, and other incumbent services</w:t>
      </w:r>
      <w:r w:rsidRPr="0044502D">
        <w:rPr>
          <w:rFonts w:eastAsia="Arial"/>
          <w:szCs w:val="24"/>
          <w:lang w:val="en"/>
        </w:rPr>
        <w:t>. It should also be interoperable with legacy linear FM voice communications.</w:t>
      </w:r>
    </w:p>
    <w:p w14:paraId="6A2FFDE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4E2CD51F"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2</w:t>
      </w:r>
      <w:r w:rsidRPr="0044502D">
        <w:rPr>
          <w:b/>
          <w:bCs/>
          <w:sz w:val="28"/>
          <w:szCs w:val="28"/>
        </w:rPr>
        <w:tab/>
        <w:t>Summary of changes</w:t>
      </w:r>
    </w:p>
    <w:p w14:paraId="28F8DB4F"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Remove the editor’s note about SG5.  Upgrade the document status to PDNR.  </w:t>
      </w:r>
    </w:p>
    <w:p w14:paraId="6E021F64"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627B3A4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3</w:t>
      </w:r>
      <w:r w:rsidRPr="0044502D">
        <w:rPr>
          <w:b/>
          <w:bCs/>
          <w:sz w:val="28"/>
          <w:szCs w:val="28"/>
        </w:rPr>
        <w:tab/>
        <w:t>Attachment</w:t>
      </w:r>
    </w:p>
    <w:p w14:paraId="2C77DF35"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eastAsia="Arial" w:cs="Arial"/>
          <w:szCs w:val="24"/>
          <w:lang w:val="en-US"/>
        </w:rPr>
      </w:pPr>
      <w:r w:rsidRPr="0044502D">
        <w:rPr>
          <w:rFonts w:eastAsia="Arial" w:cs="Arial"/>
          <w:szCs w:val="24"/>
          <w:lang w:val="en-US"/>
        </w:rPr>
        <w:t xml:space="preserve">The following attachment contains the proposed changes to Working Document Toward Preliminary Draft New Recommendation ITU-R </w:t>
      </w:r>
      <w:proofErr w:type="gramStart"/>
      <w:r w:rsidRPr="0044502D">
        <w:rPr>
          <w:rFonts w:eastAsia="Arial" w:cs="Arial"/>
          <w:szCs w:val="24"/>
          <w:lang w:val="en-US"/>
        </w:rPr>
        <w:t>M.[</w:t>
      </w:r>
      <w:proofErr w:type="gramEnd"/>
      <w:r w:rsidRPr="0044502D">
        <w:rPr>
          <w:rFonts w:eastAsia="Arial" w:cs="Arial"/>
          <w:szCs w:val="24"/>
          <w:lang w:val="en-US"/>
        </w:rPr>
        <w:t>DIGITAL-VOICE].</w:t>
      </w:r>
    </w:p>
    <w:p w14:paraId="0DBAC22F"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r w:rsidRPr="0044502D">
        <w:rPr>
          <w:rFonts w:ascii="Arial" w:eastAsia="Arial" w:hAnsi="Arial" w:cs="Arial"/>
          <w:sz w:val="22"/>
          <w:szCs w:val="22"/>
          <w:lang w:val="en"/>
        </w:rPr>
        <w:br w:type="page"/>
      </w:r>
    </w:p>
    <w:p w14:paraId="77D7A2EB" w14:textId="31B58163" w:rsidR="0044502D" w:rsidRDefault="0044502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B5DB003" w14:textId="77777777" w:rsidTr="00876A8A">
        <w:trPr>
          <w:cantSplit/>
        </w:trPr>
        <w:tc>
          <w:tcPr>
            <w:tcW w:w="6487" w:type="dxa"/>
            <w:vAlign w:val="center"/>
          </w:tcPr>
          <w:p w14:paraId="207ADEC0" w14:textId="70B55701"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4C02BD1" w14:textId="77777777" w:rsidR="009F6520" w:rsidRDefault="00DA70C7" w:rsidP="00DA70C7">
            <w:pPr>
              <w:shd w:val="solid" w:color="FFFFFF" w:fill="FFFFFF"/>
              <w:spacing w:before="0" w:line="240" w:lineRule="atLeast"/>
            </w:pPr>
            <w:bookmarkStart w:id="5" w:name="ditulogo"/>
            <w:bookmarkEnd w:id="5"/>
            <w:r>
              <w:rPr>
                <w:noProof/>
                <w:lang w:val="en-US"/>
              </w:rPr>
              <w:drawing>
                <wp:inline distT="0" distB="0" distL="0" distR="0" wp14:anchorId="7D52A02A" wp14:editId="0377C26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B8E58E9" w14:textId="77777777" w:rsidTr="00876A8A">
        <w:trPr>
          <w:cantSplit/>
        </w:trPr>
        <w:tc>
          <w:tcPr>
            <w:tcW w:w="6487" w:type="dxa"/>
            <w:tcBorders>
              <w:bottom w:val="single" w:sz="12" w:space="0" w:color="auto"/>
            </w:tcBorders>
          </w:tcPr>
          <w:p w14:paraId="5436610B"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35C9DF"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73FF59D" w14:textId="77777777" w:rsidTr="00876A8A">
        <w:trPr>
          <w:cantSplit/>
        </w:trPr>
        <w:tc>
          <w:tcPr>
            <w:tcW w:w="6487" w:type="dxa"/>
            <w:tcBorders>
              <w:top w:val="single" w:sz="12" w:space="0" w:color="auto"/>
            </w:tcBorders>
          </w:tcPr>
          <w:p w14:paraId="5EF5C7DF"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6019F10" w14:textId="77777777" w:rsidR="000069D4" w:rsidRPr="00710D66" w:rsidRDefault="000069D4" w:rsidP="00A5173C">
            <w:pPr>
              <w:shd w:val="solid" w:color="FFFFFF" w:fill="FFFFFF"/>
              <w:spacing w:before="0" w:after="48" w:line="240" w:lineRule="atLeast"/>
              <w:rPr>
                <w:lang w:val="en-US"/>
              </w:rPr>
            </w:pPr>
          </w:p>
        </w:tc>
      </w:tr>
      <w:tr w:rsidR="000069D4" w:rsidRPr="00931AE8" w14:paraId="52463D94" w14:textId="77777777" w:rsidTr="00876A8A">
        <w:trPr>
          <w:cantSplit/>
        </w:trPr>
        <w:tc>
          <w:tcPr>
            <w:tcW w:w="6487" w:type="dxa"/>
            <w:vMerge w:val="restart"/>
          </w:tcPr>
          <w:p w14:paraId="61FA9BD9" w14:textId="15C58AE9" w:rsidR="00A36885" w:rsidRDefault="00A36885" w:rsidP="00A36885">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6" w:name="recibido"/>
            <w:bookmarkStart w:id="7" w:name="dnum" w:colFirst="1" w:colLast="1"/>
            <w:bookmarkEnd w:id="6"/>
            <w:r w:rsidRPr="00A36885">
              <w:rPr>
                <w:rFonts w:ascii="Verdana" w:hAnsi="Verdana"/>
                <w:sz w:val="20"/>
                <w:lang w:val="fr-FR"/>
              </w:rPr>
              <w:t>Sou</w:t>
            </w:r>
            <w:r>
              <w:rPr>
                <w:rFonts w:ascii="Verdana" w:hAnsi="Verdana"/>
                <w:sz w:val="20"/>
                <w:lang w:val="fr-FR"/>
              </w:rPr>
              <w:t>rce :</w:t>
            </w:r>
            <w:r w:rsidRPr="00A36885">
              <w:rPr>
                <w:rFonts w:ascii="Verdana" w:hAnsi="Verdana"/>
                <w:sz w:val="20"/>
                <w:lang w:val="fr-FR"/>
              </w:rPr>
              <w:t xml:space="preserve"> </w:t>
            </w:r>
            <w:r w:rsidRPr="00A36885">
              <w:rPr>
                <w:rFonts w:ascii="Verdana" w:hAnsi="Verdana"/>
                <w:sz w:val="20"/>
                <w:lang w:val="fr-FR"/>
              </w:rPr>
              <w:tab/>
            </w:r>
            <w:r w:rsidR="00931AE8">
              <w:rPr>
                <w:rFonts w:ascii="Verdana" w:hAnsi="Verdana"/>
                <w:sz w:val="20"/>
                <w:lang w:val="fr-FR"/>
              </w:rPr>
              <w:t>Document 5B/TEMP/52</w:t>
            </w:r>
            <w:r w:rsidRPr="00A36885">
              <w:rPr>
                <w:rFonts w:ascii="Verdana" w:hAnsi="Verdana"/>
                <w:sz w:val="20"/>
                <w:lang w:val="fr-FR"/>
              </w:rPr>
              <w:t xml:space="preserve"> </w:t>
            </w:r>
          </w:p>
          <w:p w14:paraId="4BBE68D8" w14:textId="4B539EA9" w:rsidR="00DA70C7" w:rsidRPr="00A36885" w:rsidRDefault="00824FA8" w:rsidP="00A36885">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A36885">
              <w:rPr>
                <w:rFonts w:ascii="Verdana" w:hAnsi="Verdana"/>
                <w:sz w:val="20"/>
                <w:lang w:val="fr-FR"/>
              </w:rPr>
              <w:t>Subject</w:t>
            </w:r>
            <w:proofErr w:type="spellEnd"/>
            <w:r w:rsidRPr="00A36885">
              <w:rPr>
                <w:rFonts w:ascii="Verdana" w:hAnsi="Verdana"/>
                <w:sz w:val="20"/>
                <w:lang w:val="fr-FR"/>
              </w:rPr>
              <w:t>:</w:t>
            </w:r>
            <w:proofErr w:type="gramEnd"/>
            <w:r w:rsidRPr="00A36885">
              <w:rPr>
                <w:rFonts w:ascii="Verdana" w:hAnsi="Verdana"/>
                <w:sz w:val="20"/>
                <w:lang w:val="fr-FR"/>
              </w:rPr>
              <w:tab/>
            </w:r>
            <w:proofErr w:type="spellStart"/>
            <w:r w:rsidRPr="00A36885">
              <w:rPr>
                <w:rFonts w:ascii="Verdana" w:hAnsi="Verdana"/>
                <w:sz w:val="20"/>
                <w:lang w:val="fr-FR"/>
              </w:rPr>
              <w:t>Recommendation</w:t>
            </w:r>
            <w:proofErr w:type="spellEnd"/>
            <w:r w:rsidRPr="00A36885">
              <w:rPr>
                <w:rFonts w:ascii="Verdana" w:hAnsi="Verdana"/>
                <w:sz w:val="20"/>
                <w:lang w:val="fr-FR"/>
              </w:rPr>
              <w:t xml:space="preserve"> ITU-R </w:t>
            </w:r>
            <w:proofErr w:type="gramStart"/>
            <w:r w:rsidRPr="00A36885">
              <w:rPr>
                <w:rFonts w:ascii="Verdana" w:hAnsi="Verdana"/>
                <w:sz w:val="20"/>
                <w:lang w:val="fr-FR"/>
              </w:rPr>
              <w:t>M.[</w:t>
            </w:r>
            <w:proofErr w:type="gramEnd"/>
            <w:r w:rsidRPr="00A36885">
              <w:rPr>
                <w:rFonts w:ascii="Verdana" w:hAnsi="Verdana"/>
                <w:sz w:val="20"/>
                <w:lang w:val="fr-FR"/>
              </w:rPr>
              <w:t>DIGITAL_VOICE]</w:t>
            </w:r>
          </w:p>
        </w:tc>
        <w:tc>
          <w:tcPr>
            <w:tcW w:w="3402" w:type="dxa"/>
          </w:tcPr>
          <w:p w14:paraId="62C8F405" w14:textId="47ECD9B2" w:rsidR="000069D4" w:rsidRPr="00931AE8" w:rsidRDefault="00931AE8" w:rsidP="00F81C80">
            <w:pPr>
              <w:pStyle w:val="DocData"/>
              <w:framePr w:hSpace="0" w:wrap="auto" w:hAnchor="text" w:yAlign="inline"/>
              <w:rPr>
                <w:lang w:val="fr-FR"/>
              </w:rPr>
            </w:pPr>
            <w:r>
              <w:rPr>
                <w:lang w:val="fr-FR"/>
              </w:rPr>
              <w:t>Annex 11 to</w:t>
            </w:r>
            <w:r>
              <w:rPr>
                <w:lang w:val="fr-FR"/>
              </w:rPr>
              <w:br/>
            </w:r>
            <w:r w:rsidR="00DA70C7" w:rsidRPr="00931AE8">
              <w:rPr>
                <w:lang w:val="fr-FR"/>
              </w:rPr>
              <w:t xml:space="preserve">Document </w:t>
            </w:r>
            <w:r w:rsidRPr="00931AE8">
              <w:rPr>
                <w:lang w:val="fr-FR"/>
              </w:rPr>
              <w:t>5B/</w:t>
            </w:r>
            <w:r>
              <w:rPr>
                <w:lang w:val="fr-FR"/>
              </w:rPr>
              <w:t>216-E</w:t>
            </w:r>
          </w:p>
        </w:tc>
      </w:tr>
      <w:tr w:rsidR="000069D4" w14:paraId="7FE35FAD" w14:textId="77777777" w:rsidTr="00876A8A">
        <w:trPr>
          <w:cantSplit/>
        </w:trPr>
        <w:tc>
          <w:tcPr>
            <w:tcW w:w="6487" w:type="dxa"/>
            <w:vMerge/>
          </w:tcPr>
          <w:p w14:paraId="6BB547D4" w14:textId="77777777" w:rsidR="000069D4" w:rsidRPr="00931AE8" w:rsidRDefault="000069D4" w:rsidP="00A5173C">
            <w:pPr>
              <w:spacing w:before="60"/>
              <w:jc w:val="center"/>
              <w:rPr>
                <w:b/>
                <w:smallCaps/>
                <w:sz w:val="32"/>
                <w:lang w:val="fr-FR" w:eastAsia="zh-CN"/>
              </w:rPr>
            </w:pPr>
            <w:bookmarkStart w:id="8" w:name="ddate" w:colFirst="1" w:colLast="1"/>
            <w:bookmarkEnd w:id="7"/>
          </w:p>
        </w:tc>
        <w:tc>
          <w:tcPr>
            <w:tcW w:w="3402" w:type="dxa"/>
          </w:tcPr>
          <w:p w14:paraId="249193E4" w14:textId="11CD7E13" w:rsidR="000069D4" w:rsidRPr="00DA70C7" w:rsidRDefault="00824FA8" w:rsidP="00F81C80">
            <w:pPr>
              <w:pStyle w:val="DocData"/>
              <w:framePr w:hSpace="0" w:wrap="auto" w:hAnchor="text" w:yAlign="inline"/>
            </w:pPr>
            <w:r>
              <w:t>2</w:t>
            </w:r>
            <w:r w:rsidR="00931AE8">
              <w:t>7</w:t>
            </w:r>
            <w:r>
              <w:t xml:space="preserve"> November 2024</w:t>
            </w:r>
          </w:p>
        </w:tc>
      </w:tr>
      <w:tr w:rsidR="000069D4" w14:paraId="34008D3D" w14:textId="77777777" w:rsidTr="00876A8A">
        <w:trPr>
          <w:cantSplit/>
        </w:trPr>
        <w:tc>
          <w:tcPr>
            <w:tcW w:w="6487" w:type="dxa"/>
            <w:vMerge/>
          </w:tcPr>
          <w:p w14:paraId="50DA657C" w14:textId="77777777" w:rsidR="000069D4" w:rsidRDefault="000069D4" w:rsidP="00A5173C">
            <w:pPr>
              <w:spacing w:before="60"/>
              <w:jc w:val="center"/>
              <w:rPr>
                <w:b/>
                <w:smallCaps/>
                <w:sz w:val="32"/>
                <w:lang w:eastAsia="zh-CN"/>
              </w:rPr>
            </w:pPr>
            <w:bookmarkStart w:id="9" w:name="dorlang" w:colFirst="1" w:colLast="1"/>
            <w:bookmarkEnd w:id="8"/>
          </w:p>
        </w:tc>
        <w:tc>
          <w:tcPr>
            <w:tcW w:w="3402" w:type="dxa"/>
          </w:tcPr>
          <w:p w14:paraId="657426C7" w14:textId="77777777" w:rsidR="000069D4" w:rsidRPr="00DA70C7" w:rsidRDefault="00DA70C7" w:rsidP="00F81C80">
            <w:pPr>
              <w:pStyle w:val="DocData"/>
              <w:framePr w:hSpace="0" w:wrap="auto" w:hAnchor="text" w:yAlign="inline"/>
              <w:rPr>
                <w:rFonts w:eastAsia="SimSun"/>
              </w:rPr>
            </w:pPr>
            <w:r>
              <w:rPr>
                <w:rFonts w:eastAsia="SimSun"/>
              </w:rPr>
              <w:t>English only</w:t>
            </w:r>
          </w:p>
        </w:tc>
      </w:tr>
      <w:tr w:rsidR="000069D4" w14:paraId="25E105B1" w14:textId="77777777" w:rsidTr="00D046A7">
        <w:trPr>
          <w:cantSplit/>
        </w:trPr>
        <w:tc>
          <w:tcPr>
            <w:tcW w:w="9889" w:type="dxa"/>
            <w:gridSpan w:val="2"/>
          </w:tcPr>
          <w:p w14:paraId="14373B0C" w14:textId="298063AA" w:rsidR="000069D4" w:rsidRDefault="00B7037C" w:rsidP="00DA70C7">
            <w:pPr>
              <w:pStyle w:val="Source"/>
              <w:rPr>
                <w:lang w:eastAsia="zh-CN"/>
              </w:rPr>
            </w:pPr>
            <w:bookmarkStart w:id="10" w:name="dsource" w:colFirst="0" w:colLast="0"/>
            <w:bookmarkEnd w:id="9"/>
            <w:r w:rsidRPr="00B7037C">
              <w:rPr>
                <w:lang w:eastAsia="zh-CN"/>
              </w:rPr>
              <w:t xml:space="preserve">Annex </w:t>
            </w:r>
            <w:r w:rsidR="00931AE8">
              <w:rPr>
                <w:lang w:eastAsia="zh-CN"/>
              </w:rPr>
              <w:t>11</w:t>
            </w:r>
            <w:r w:rsidRPr="00B7037C">
              <w:rPr>
                <w:lang w:eastAsia="zh-CN"/>
              </w:rPr>
              <w:t xml:space="preserve"> to Working Party 5B Chair’s Report</w:t>
            </w:r>
          </w:p>
        </w:tc>
      </w:tr>
      <w:tr w:rsidR="000069D4" w:rsidRPr="005C067F" w14:paraId="6552398C" w14:textId="77777777" w:rsidTr="00D046A7">
        <w:trPr>
          <w:cantSplit/>
        </w:trPr>
        <w:tc>
          <w:tcPr>
            <w:tcW w:w="9889" w:type="dxa"/>
            <w:gridSpan w:val="2"/>
          </w:tcPr>
          <w:p w14:paraId="5CCC0933" w14:textId="36072E12" w:rsidR="00270EE5" w:rsidRPr="005C067F" w:rsidRDefault="005C067F" w:rsidP="00270EE5">
            <w:pPr>
              <w:pStyle w:val="Title1"/>
              <w:rPr>
                <w:rFonts w:eastAsiaTheme="minorEastAsia"/>
                <w:lang w:val="en-US" w:eastAsia="zh-CN"/>
              </w:rPr>
            </w:pPr>
            <w:bookmarkStart w:id="11" w:name="drec" w:colFirst="0" w:colLast="0"/>
            <w:bookmarkEnd w:id="10"/>
            <w:ins w:id="12" w:author="USA new" w:date="2025-07-24T13:32:00Z" w16du:dateUtc="2025-07-24T17:32:00Z">
              <w:r w:rsidRPr="005C067F">
                <w:rPr>
                  <w:rFonts w:eastAsiaTheme="minorEastAsia"/>
                  <w:lang w:val="en-US" w:eastAsia="zh-CN"/>
                </w:rPr>
                <w:t>[</w:t>
              </w:r>
            </w:ins>
            <w:del w:id="13" w:author="USA new" w:date="2025-07-24T13:32:00Z" w16du:dateUtc="2025-07-24T17:32:00Z">
              <w:r w:rsidR="00270EE5" w:rsidRPr="005C067F" w:rsidDel="005C067F">
                <w:rPr>
                  <w:rFonts w:eastAsiaTheme="minorEastAsia"/>
                  <w:lang w:val="en-US" w:eastAsia="zh-CN"/>
                </w:rPr>
                <w:delText>Working document toward</w:delText>
              </w:r>
            </w:del>
            <w:ins w:id="14" w:author="USA new" w:date="2025-07-24T13:32:00Z" w16du:dateUtc="2025-07-24T17:32:00Z">
              <w:r w:rsidRPr="005C067F">
                <w:rPr>
                  <w:rFonts w:eastAsiaTheme="minorEastAsia"/>
                  <w:lang w:val="en-US" w:eastAsia="zh-CN"/>
                </w:rPr>
                <w:t>]</w:t>
              </w:r>
            </w:ins>
            <w:r w:rsidR="00270EE5" w:rsidRPr="005C067F">
              <w:rPr>
                <w:rFonts w:eastAsiaTheme="minorEastAsia"/>
                <w:lang w:val="en-US" w:eastAsia="zh-CN"/>
              </w:rPr>
              <w:t xml:space="preserve"> preliminary draft new Recommendation </w:t>
            </w:r>
            <w:r w:rsidR="00B7037C" w:rsidRPr="005C067F">
              <w:rPr>
                <w:rFonts w:eastAsiaTheme="minorEastAsia"/>
                <w:lang w:val="en-US" w:eastAsia="zh-CN"/>
              </w:rPr>
              <w:t xml:space="preserve">ITU-R </w:t>
            </w:r>
            <w:proofErr w:type="gramStart"/>
            <w:r w:rsidR="00B7037C" w:rsidRPr="005C067F">
              <w:rPr>
                <w:rFonts w:eastAsiaTheme="minorEastAsia"/>
                <w:lang w:val="en-US" w:eastAsia="zh-CN"/>
              </w:rPr>
              <w:t>M.[</w:t>
            </w:r>
            <w:proofErr w:type="gramEnd"/>
            <w:r w:rsidR="00B7037C" w:rsidRPr="005C067F">
              <w:rPr>
                <w:rFonts w:eastAsiaTheme="minorEastAsia"/>
                <w:lang w:val="en-US" w:eastAsia="zh-CN"/>
              </w:rPr>
              <w:t xml:space="preserve">DIGITAL-VOICE] </w:t>
            </w:r>
          </w:p>
          <w:p w14:paraId="44A411F8" w14:textId="0E0D2D72" w:rsidR="00B7037C" w:rsidRPr="005C067F" w:rsidRDefault="00B7037C" w:rsidP="00270EE5">
            <w:pPr>
              <w:pStyle w:val="EditorsNote"/>
              <w:rPr>
                <w:lang w:eastAsia="zh-CN"/>
              </w:rPr>
            </w:pPr>
            <w:del w:id="15" w:author="USA new" w:date="2025-07-24T13:32:00Z" w16du:dateUtc="2025-07-24T17:32:00Z">
              <w:r w:rsidRPr="005C067F" w:rsidDel="005C067F">
                <w:rPr>
                  <w:rFonts w:hint="eastAsia"/>
                  <w:lang w:val="en-US" w:eastAsia="zh-CN"/>
                </w:rPr>
                <w:delText>[</w:delText>
              </w:r>
              <w:r w:rsidR="00931AE8" w:rsidRPr="005C067F" w:rsidDel="005C067F">
                <w:rPr>
                  <w:lang w:val="en-US" w:eastAsia="zh-CN"/>
                </w:rPr>
                <w:delText xml:space="preserve">Editor’s </w:delText>
              </w:r>
              <w:r w:rsidRPr="005C067F" w:rsidDel="005C067F">
                <w:rPr>
                  <w:rFonts w:hint="eastAsia"/>
                  <w:lang w:val="en-US" w:eastAsia="zh-CN"/>
                </w:rPr>
                <w:delText>note: S</w:delText>
              </w:r>
              <w:r w:rsidRPr="005C067F" w:rsidDel="005C067F">
                <w:rPr>
                  <w:lang w:val="en-US" w:eastAsia="zh-CN"/>
                </w:rPr>
                <w:delText>u</w:delText>
              </w:r>
              <w:r w:rsidRPr="005C067F" w:rsidDel="005C067F">
                <w:rPr>
                  <w:rFonts w:hint="eastAsia"/>
                  <w:lang w:val="en-US" w:eastAsia="zh-CN"/>
                </w:rPr>
                <w:delText>bject to approval of the draft new question on [Digital_Voice] by Study Group 5.]</w:delText>
              </w:r>
            </w:del>
          </w:p>
        </w:tc>
      </w:tr>
      <w:tr w:rsidR="000069D4" w14:paraId="486FFCF4" w14:textId="77777777" w:rsidTr="00D046A7">
        <w:trPr>
          <w:cantSplit/>
        </w:trPr>
        <w:tc>
          <w:tcPr>
            <w:tcW w:w="9889" w:type="dxa"/>
            <w:gridSpan w:val="2"/>
          </w:tcPr>
          <w:p w14:paraId="1E76A3A0" w14:textId="1F37B9F7" w:rsidR="000069D4" w:rsidRDefault="00B7037C" w:rsidP="001A09D6">
            <w:pPr>
              <w:pStyle w:val="Title4"/>
              <w:rPr>
                <w:lang w:eastAsia="zh-CN"/>
              </w:rPr>
            </w:pPr>
            <w:bookmarkStart w:id="16" w:name="dtitle1" w:colFirst="0" w:colLast="0"/>
            <w:bookmarkEnd w:id="11"/>
            <w:r w:rsidRPr="00B7037C">
              <w:rPr>
                <w:lang w:eastAsia="zh-CN"/>
              </w:rPr>
              <w:t>Digital voice communication in the VHF maritime mobile band</w:t>
            </w:r>
          </w:p>
        </w:tc>
      </w:tr>
    </w:tbl>
    <w:bookmarkEnd w:id="16"/>
    <w:p w14:paraId="1202719B" w14:textId="77777777" w:rsidR="00B7037C" w:rsidRPr="00124FE8" w:rsidRDefault="00B7037C" w:rsidP="00124FE8">
      <w:pPr>
        <w:pStyle w:val="Recdate"/>
        <w:rPr>
          <w:lang w:eastAsia="zh-CN"/>
        </w:rPr>
      </w:pPr>
      <w:r>
        <w:rPr>
          <w:lang w:eastAsia="zh-CN"/>
        </w:rPr>
        <w:t>(202X)</w:t>
      </w:r>
    </w:p>
    <w:p w14:paraId="02CD0AC0" w14:textId="77777777" w:rsidR="00B7037C" w:rsidRPr="00124FE8" w:rsidRDefault="00B7037C" w:rsidP="00124FE8">
      <w:pPr>
        <w:pStyle w:val="Headingb"/>
        <w:rPr>
          <w:sz w:val="22"/>
          <w:szCs w:val="18"/>
        </w:rPr>
      </w:pPr>
      <w:r w:rsidRPr="00124FE8">
        <w:rPr>
          <w:sz w:val="22"/>
          <w:szCs w:val="18"/>
        </w:rPr>
        <w:t>Scope</w:t>
      </w:r>
    </w:p>
    <w:p w14:paraId="0F220726" w14:textId="77777777" w:rsidR="00B7037C" w:rsidRPr="00124FE8" w:rsidRDefault="00B7037C" w:rsidP="00931AE8">
      <w:r w:rsidRPr="00124FE8">
        <w:t>This recommendation describes a new technology that will permit the possible expansion of the number of VHF maritime voice channels. Studies are underway concerning operational reliability, impacts to the GMDSS, mode of operation (simplex/duplex), bandwidth, range, etc. which are the necessary objectives to determine the feasibility of implementation of digital voice radio telephony in the VHF maritime mobile band.</w:t>
      </w:r>
    </w:p>
    <w:p w14:paraId="2778F468" w14:textId="77777777" w:rsidR="00B7037C" w:rsidRPr="006B0C0D" w:rsidRDefault="00B7037C" w:rsidP="005479B4">
      <w:pPr>
        <w:pStyle w:val="Headingb"/>
        <w:jc w:val="both"/>
        <w:rPr>
          <w:lang w:val="fr-FR"/>
        </w:rPr>
      </w:pPr>
      <w:r w:rsidRPr="006B0C0D">
        <w:rPr>
          <w:lang w:val="fr-FR"/>
        </w:rPr>
        <w:t>Keywords</w:t>
      </w:r>
    </w:p>
    <w:p w14:paraId="6644FBB7" w14:textId="77777777" w:rsidR="00B7037C" w:rsidRPr="006B0C0D" w:rsidRDefault="00B7037C"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7F7995AF" w14:textId="77777777" w:rsidR="00B7037C" w:rsidRPr="004527F7" w:rsidRDefault="00B7037C" w:rsidP="005479B4">
      <w:pPr>
        <w:pStyle w:val="Headingb"/>
        <w:jc w:val="both"/>
      </w:pPr>
      <w:r w:rsidRPr="004527F7">
        <w:t>Abbreviations/Glossary</w:t>
      </w:r>
      <w:r>
        <w:t xml:space="preserve"> (including terms used in the referenced Report ITU-R M.2530-0)</w:t>
      </w:r>
    </w:p>
    <w:p w14:paraId="76706497" w14:textId="77777777" w:rsidR="00B7037C" w:rsidRPr="004527F7" w:rsidRDefault="00B7037C" w:rsidP="00931AE8">
      <w:pPr>
        <w:tabs>
          <w:tab w:val="clear" w:pos="1134"/>
          <w:tab w:val="clear" w:pos="1871"/>
          <w:tab w:val="left" w:pos="1560"/>
        </w:tabs>
        <w:rPr>
          <w:lang w:eastAsia="zh-CN"/>
        </w:rPr>
      </w:pPr>
      <w:r w:rsidRPr="004527F7">
        <w:rPr>
          <w:lang w:eastAsia="zh-CN"/>
        </w:rPr>
        <w:t>ACELP</w:t>
      </w:r>
      <w:r>
        <w:rPr>
          <w:lang w:eastAsia="zh-CN"/>
        </w:rPr>
        <w:t>:</w:t>
      </w:r>
      <w:r>
        <w:rPr>
          <w:lang w:eastAsia="zh-CN"/>
        </w:rPr>
        <w:tab/>
      </w:r>
      <w:r w:rsidRPr="004527F7">
        <w:rPr>
          <w:lang w:eastAsia="zh-CN"/>
        </w:rPr>
        <w:t>Algebraic code-excited linear prediction</w:t>
      </w:r>
    </w:p>
    <w:p w14:paraId="50CFE52C" w14:textId="77777777" w:rsidR="00B7037C" w:rsidRPr="004527F7" w:rsidRDefault="00B7037C" w:rsidP="00931AE8">
      <w:pPr>
        <w:tabs>
          <w:tab w:val="clear" w:pos="1134"/>
          <w:tab w:val="clear" w:pos="1871"/>
          <w:tab w:val="left" w:pos="1560"/>
        </w:tabs>
        <w:rPr>
          <w:lang w:eastAsia="zh-CN"/>
        </w:rPr>
      </w:pPr>
      <w:r w:rsidRPr="004527F7">
        <w:rPr>
          <w:lang w:eastAsia="zh-CN"/>
        </w:rPr>
        <w:t>ADPCM</w:t>
      </w:r>
      <w:r>
        <w:rPr>
          <w:lang w:eastAsia="zh-CN"/>
        </w:rPr>
        <w:t>:</w:t>
      </w:r>
      <w:r w:rsidRPr="004527F7">
        <w:rPr>
          <w:lang w:eastAsia="zh-CN"/>
        </w:rPr>
        <w:tab/>
        <w:t>Adaptive differential pulse-code modulation</w:t>
      </w:r>
    </w:p>
    <w:p w14:paraId="5297AD9D" w14:textId="77777777" w:rsidR="00B7037C" w:rsidRPr="004527F7" w:rsidRDefault="00B7037C" w:rsidP="00931AE8">
      <w:pPr>
        <w:tabs>
          <w:tab w:val="clear" w:pos="1134"/>
          <w:tab w:val="clear" w:pos="1871"/>
          <w:tab w:val="left" w:pos="1560"/>
        </w:tabs>
        <w:rPr>
          <w:lang w:eastAsia="zh-CN"/>
        </w:rPr>
      </w:pPr>
      <w:r w:rsidRPr="004527F7">
        <w:rPr>
          <w:lang w:eastAsia="zh-CN"/>
        </w:rPr>
        <w:t>AIS</w:t>
      </w:r>
      <w:r>
        <w:rPr>
          <w:lang w:eastAsia="zh-CN"/>
        </w:rPr>
        <w:t>:</w:t>
      </w:r>
      <w:r w:rsidRPr="004527F7">
        <w:rPr>
          <w:lang w:eastAsia="zh-CN"/>
        </w:rPr>
        <w:tab/>
        <w:t>Automatic identification system</w:t>
      </w:r>
    </w:p>
    <w:p w14:paraId="1FEC37B4" w14:textId="77777777" w:rsidR="00B7037C" w:rsidRPr="004527F7" w:rsidRDefault="00B7037C" w:rsidP="00931AE8">
      <w:pPr>
        <w:tabs>
          <w:tab w:val="clear" w:pos="1134"/>
          <w:tab w:val="clear" w:pos="1871"/>
          <w:tab w:val="left" w:pos="1560"/>
        </w:tabs>
        <w:rPr>
          <w:lang w:eastAsia="zh-CN"/>
        </w:rPr>
      </w:pPr>
      <w:r w:rsidRPr="004527F7">
        <w:rPr>
          <w:lang w:eastAsia="zh-CN"/>
        </w:rPr>
        <w:t>AMBE</w:t>
      </w:r>
      <w:r>
        <w:rPr>
          <w:lang w:eastAsia="zh-CN"/>
        </w:rPr>
        <w:t>:</w:t>
      </w:r>
      <w:r w:rsidRPr="004527F7">
        <w:rPr>
          <w:lang w:eastAsia="zh-CN"/>
        </w:rPr>
        <w:tab/>
        <w:t>Advanced multi-band excitation</w:t>
      </w:r>
    </w:p>
    <w:p w14:paraId="4421BBCC" w14:textId="77777777" w:rsidR="00B7037C" w:rsidRDefault="00B7037C" w:rsidP="00931AE8">
      <w:pPr>
        <w:tabs>
          <w:tab w:val="clear" w:pos="1134"/>
          <w:tab w:val="clear" w:pos="1871"/>
          <w:tab w:val="left" w:pos="1560"/>
        </w:tabs>
        <w:rPr>
          <w:lang w:eastAsia="zh-CN"/>
        </w:rPr>
      </w:pPr>
      <w:r w:rsidRPr="004527F7">
        <w:rPr>
          <w:lang w:eastAsia="zh-CN"/>
        </w:rPr>
        <w:t>AMR-WB</w:t>
      </w:r>
      <w:r>
        <w:rPr>
          <w:lang w:eastAsia="zh-CN"/>
        </w:rPr>
        <w:t>:</w:t>
      </w:r>
      <w:r w:rsidRPr="004527F7">
        <w:rPr>
          <w:lang w:eastAsia="zh-CN"/>
        </w:rPr>
        <w:tab/>
        <w:t>Adaptive multi-rate wideband</w:t>
      </w:r>
    </w:p>
    <w:p w14:paraId="5D2E5EEB" w14:textId="77777777" w:rsidR="00B7037C" w:rsidRPr="004527F7" w:rsidRDefault="00B7037C" w:rsidP="00931AE8">
      <w:pPr>
        <w:tabs>
          <w:tab w:val="clear" w:pos="1134"/>
          <w:tab w:val="clear" w:pos="1871"/>
          <w:tab w:val="left" w:pos="1560"/>
        </w:tabs>
        <w:rPr>
          <w:lang w:eastAsia="zh-CN"/>
        </w:rPr>
      </w:pPr>
      <w:r>
        <w:rPr>
          <w:lang w:eastAsia="zh-CN"/>
        </w:rPr>
        <w:t>ASM:</w:t>
      </w:r>
      <w:r>
        <w:rPr>
          <w:lang w:eastAsia="zh-CN"/>
        </w:rPr>
        <w:tab/>
        <w:t>Application specific message</w:t>
      </w:r>
    </w:p>
    <w:p w14:paraId="56FC4718" w14:textId="77777777" w:rsidR="00B7037C" w:rsidRPr="004527F7" w:rsidRDefault="00B7037C" w:rsidP="00931AE8">
      <w:pPr>
        <w:tabs>
          <w:tab w:val="clear" w:pos="1134"/>
          <w:tab w:val="clear" w:pos="1871"/>
          <w:tab w:val="left" w:pos="1560"/>
        </w:tabs>
        <w:rPr>
          <w:lang w:eastAsia="zh-CN"/>
        </w:rPr>
      </w:pPr>
      <w:r w:rsidRPr="004527F7">
        <w:rPr>
          <w:lang w:eastAsia="zh-CN"/>
        </w:rPr>
        <w:t>ATIS</w:t>
      </w:r>
      <w:r>
        <w:rPr>
          <w:lang w:eastAsia="zh-CN"/>
        </w:rPr>
        <w:t>:</w:t>
      </w:r>
      <w:r w:rsidRPr="004527F7">
        <w:rPr>
          <w:lang w:eastAsia="zh-CN"/>
        </w:rPr>
        <w:tab/>
      </w:r>
      <w:bookmarkStart w:id="17" w:name="_Hlk121862418"/>
      <w:r w:rsidRPr="004527F7">
        <w:rPr>
          <w:lang w:eastAsia="zh-CN"/>
        </w:rPr>
        <w:t>Automatic transmitter identification system</w:t>
      </w:r>
      <w:bookmarkEnd w:id="17"/>
    </w:p>
    <w:p w14:paraId="274048E0" w14:textId="77777777" w:rsidR="00B7037C" w:rsidRPr="004527F7" w:rsidRDefault="00B7037C" w:rsidP="00931AE8">
      <w:pPr>
        <w:tabs>
          <w:tab w:val="clear" w:pos="1134"/>
          <w:tab w:val="clear" w:pos="1871"/>
          <w:tab w:val="left" w:pos="1560"/>
        </w:tabs>
        <w:rPr>
          <w:lang w:eastAsia="zh-CN"/>
        </w:rPr>
      </w:pPr>
      <w:r w:rsidRPr="004527F7">
        <w:rPr>
          <w:lang w:eastAsia="zh-CN"/>
        </w:rPr>
        <w:t>CIRM</w:t>
      </w:r>
      <w:r>
        <w:rPr>
          <w:lang w:eastAsia="zh-CN"/>
        </w:rPr>
        <w:t>:</w:t>
      </w:r>
      <w:r w:rsidRPr="004527F7">
        <w:rPr>
          <w:lang w:eastAsia="zh-CN"/>
        </w:rPr>
        <w:tab/>
      </w:r>
      <w:proofErr w:type="spellStart"/>
      <w:r w:rsidRPr="004527F7">
        <w:rPr>
          <w:lang w:eastAsia="zh-CN"/>
        </w:rPr>
        <w:t>Comité</w:t>
      </w:r>
      <w:proofErr w:type="spellEnd"/>
      <w:r w:rsidRPr="004527F7">
        <w:rPr>
          <w:lang w:eastAsia="zh-CN"/>
        </w:rPr>
        <w:t xml:space="preserve"> International Radio-Maritime</w:t>
      </w:r>
    </w:p>
    <w:p w14:paraId="68387517" w14:textId="77777777" w:rsidR="00B7037C" w:rsidRDefault="00B7037C" w:rsidP="00931AE8">
      <w:pPr>
        <w:tabs>
          <w:tab w:val="clear" w:pos="1134"/>
          <w:tab w:val="clear" w:pos="1871"/>
          <w:tab w:val="left" w:pos="1560"/>
        </w:tabs>
        <w:rPr>
          <w:lang w:eastAsia="zh-CN"/>
        </w:rPr>
      </w:pPr>
      <w:r w:rsidRPr="004527F7">
        <w:rPr>
          <w:lang w:eastAsia="zh-CN"/>
        </w:rPr>
        <w:t>CEPT</w:t>
      </w:r>
      <w:r>
        <w:rPr>
          <w:lang w:eastAsia="zh-CN"/>
        </w:rPr>
        <w:t>:</w:t>
      </w:r>
      <w:r w:rsidRPr="004527F7">
        <w:rPr>
          <w:lang w:eastAsia="zh-CN"/>
        </w:rPr>
        <w:tab/>
        <w:t>European Conference of Postal and Telecommunications Administrations</w:t>
      </w:r>
    </w:p>
    <w:p w14:paraId="58F0EAA4" w14:textId="77777777" w:rsidR="00B7037C" w:rsidRPr="004527F7" w:rsidRDefault="00B7037C" w:rsidP="00931AE8">
      <w:pPr>
        <w:tabs>
          <w:tab w:val="clear" w:pos="1134"/>
          <w:tab w:val="clear" w:pos="1871"/>
          <w:tab w:val="left" w:pos="1560"/>
        </w:tabs>
        <w:rPr>
          <w:lang w:eastAsia="zh-CN"/>
        </w:rPr>
      </w:pPr>
      <w:r>
        <w:rPr>
          <w:lang w:eastAsia="zh-CN"/>
        </w:rPr>
        <w:t>CODEC:</w:t>
      </w:r>
      <w:r>
        <w:rPr>
          <w:lang w:eastAsia="zh-CN"/>
        </w:rPr>
        <w:tab/>
        <w:t>Coder-decoder</w:t>
      </w:r>
    </w:p>
    <w:p w14:paraId="2D667603" w14:textId="72670984" w:rsidR="00B7037C" w:rsidRPr="004527F7" w:rsidRDefault="00B7037C" w:rsidP="00931AE8">
      <w:pPr>
        <w:tabs>
          <w:tab w:val="clear" w:pos="1134"/>
          <w:tab w:val="clear" w:pos="1871"/>
          <w:tab w:val="left" w:pos="1560"/>
        </w:tabs>
        <w:rPr>
          <w:lang w:eastAsia="zh-CN"/>
        </w:rPr>
      </w:pPr>
      <w:r w:rsidRPr="004527F7">
        <w:rPr>
          <w:lang w:eastAsia="zh-CN"/>
        </w:rPr>
        <w:t>CS-ACELP</w:t>
      </w:r>
      <w:r>
        <w:rPr>
          <w:lang w:eastAsia="zh-CN"/>
        </w:rPr>
        <w:t>:</w:t>
      </w:r>
      <w:r w:rsidRPr="004527F7">
        <w:tab/>
      </w:r>
      <w:r w:rsidRPr="004527F7">
        <w:rPr>
          <w:lang w:eastAsia="zh-CN"/>
        </w:rPr>
        <w:t>Conjugate-structure algebraic-code excited linear prediction</w:t>
      </w:r>
    </w:p>
    <w:p w14:paraId="4ECA2229" w14:textId="77777777" w:rsidR="00B7037C" w:rsidRPr="004527F7" w:rsidRDefault="00B7037C" w:rsidP="00931AE8">
      <w:pPr>
        <w:tabs>
          <w:tab w:val="clear" w:pos="1134"/>
          <w:tab w:val="clear" w:pos="1871"/>
          <w:tab w:val="left" w:pos="1560"/>
        </w:tabs>
        <w:rPr>
          <w:lang w:eastAsia="zh-CN"/>
        </w:rPr>
      </w:pPr>
      <w:r w:rsidRPr="004527F7">
        <w:rPr>
          <w:lang w:eastAsia="zh-CN"/>
        </w:rPr>
        <w:lastRenderedPageBreak/>
        <w:t>DSC</w:t>
      </w:r>
      <w:r>
        <w:rPr>
          <w:lang w:eastAsia="zh-CN"/>
        </w:rPr>
        <w:t>:</w:t>
      </w:r>
      <w:r w:rsidRPr="004527F7">
        <w:rPr>
          <w:lang w:eastAsia="zh-CN"/>
        </w:rPr>
        <w:tab/>
        <w:t>Digital selective call</w:t>
      </w:r>
    </w:p>
    <w:p w14:paraId="3B8D6D44" w14:textId="77777777" w:rsidR="00B7037C" w:rsidRPr="004527F7" w:rsidRDefault="00B7037C" w:rsidP="00931AE8">
      <w:pPr>
        <w:tabs>
          <w:tab w:val="clear" w:pos="1134"/>
          <w:tab w:val="clear" w:pos="1871"/>
          <w:tab w:val="left" w:pos="1560"/>
        </w:tabs>
        <w:rPr>
          <w:lang w:eastAsia="zh-CN"/>
        </w:rPr>
      </w:pPr>
      <w:r w:rsidRPr="004527F7">
        <w:rPr>
          <w:lang w:eastAsia="zh-CN"/>
        </w:rPr>
        <w:t>DMR</w:t>
      </w:r>
      <w:r>
        <w:rPr>
          <w:lang w:eastAsia="zh-CN"/>
        </w:rPr>
        <w:t>:</w:t>
      </w:r>
      <w:r w:rsidRPr="004527F7">
        <w:rPr>
          <w:lang w:eastAsia="zh-CN"/>
        </w:rPr>
        <w:tab/>
        <w:t>Digital mobile radio</w:t>
      </w:r>
    </w:p>
    <w:p w14:paraId="3BA59289" w14:textId="77777777" w:rsidR="00B7037C" w:rsidRPr="004527F7" w:rsidRDefault="00B7037C" w:rsidP="00931AE8">
      <w:pPr>
        <w:tabs>
          <w:tab w:val="clear" w:pos="1134"/>
          <w:tab w:val="clear" w:pos="1871"/>
          <w:tab w:val="left" w:pos="1560"/>
        </w:tabs>
        <w:rPr>
          <w:lang w:eastAsia="zh-CN"/>
        </w:rPr>
      </w:pPr>
      <w:r w:rsidRPr="004527F7">
        <w:rPr>
          <w:lang w:eastAsia="zh-CN"/>
        </w:rPr>
        <w:t>DPMR</w:t>
      </w:r>
      <w:r>
        <w:rPr>
          <w:lang w:eastAsia="zh-CN"/>
        </w:rPr>
        <w:t>:</w:t>
      </w:r>
      <w:r w:rsidRPr="004527F7">
        <w:rPr>
          <w:lang w:eastAsia="zh-CN"/>
        </w:rPr>
        <w:tab/>
        <w:t>Digital private mobile radio</w:t>
      </w:r>
    </w:p>
    <w:p w14:paraId="59F35A86" w14:textId="77777777" w:rsidR="00B7037C" w:rsidRPr="004527F7" w:rsidRDefault="00B7037C" w:rsidP="00931AE8">
      <w:pPr>
        <w:tabs>
          <w:tab w:val="clear" w:pos="1134"/>
          <w:tab w:val="clear" w:pos="1871"/>
          <w:tab w:val="left" w:pos="1560"/>
        </w:tabs>
        <w:rPr>
          <w:lang w:eastAsia="zh-CN"/>
        </w:rPr>
      </w:pPr>
      <w:r w:rsidRPr="004527F7">
        <w:rPr>
          <w:lang w:eastAsia="zh-CN"/>
        </w:rPr>
        <w:t>ETSI</w:t>
      </w:r>
      <w:r>
        <w:rPr>
          <w:lang w:eastAsia="zh-CN"/>
        </w:rPr>
        <w:t>:</w:t>
      </w:r>
      <w:r w:rsidRPr="004527F7">
        <w:rPr>
          <w:lang w:eastAsia="zh-CN"/>
        </w:rPr>
        <w:tab/>
        <w:t>European Telecommunications Standards Institute</w:t>
      </w:r>
    </w:p>
    <w:p w14:paraId="67E4AED4" w14:textId="77777777" w:rsidR="00B7037C" w:rsidRPr="004527F7" w:rsidRDefault="00B7037C" w:rsidP="00931AE8">
      <w:pPr>
        <w:tabs>
          <w:tab w:val="clear" w:pos="1134"/>
          <w:tab w:val="clear" w:pos="1871"/>
          <w:tab w:val="left" w:pos="1560"/>
        </w:tabs>
        <w:rPr>
          <w:lang w:eastAsia="zh-CN"/>
        </w:rPr>
      </w:pPr>
      <w:r w:rsidRPr="004527F7">
        <w:rPr>
          <w:lang w:eastAsia="zh-CN"/>
        </w:rPr>
        <w:t>EU</w:t>
      </w:r>
      <w:r>
        <w:rPr>
          <w:lang w:eastAsia="zh-CN"/>
        </w:rPr>
        <w:t>:</w:t>
      </w:r>
      <w:r w:rsidRPr="004527F7">
        <w:rPr>
          <w:lang w:eastAsia="zh-CN"/>
        </w:rPr>
        <w:tab/>
        <w:t>European Union</w:t>
      </w:r>
    </w:p>
    <w:p w14:paraId="4B13E749" w14:textId="77777777" w:rsidR="00B7037C" w:rsidRPr="004527F7" w:rsidRDefault="00B7037C" w:rsidP="00931AE8">
      <w:pPr>
        <w:tabs>
          <w:tab w:val="clear" w:pos="1134"/>
          <w:tab w:val="clear" w:pos="1871"/>
          <w:tab w:val="left" w:pos="1560"/>
        </w:tabs>
        <w:rPr>
          <w:lang w:eastAsia="zh-CN"/>
        </w:rPr>
      </w:pPr>
      <w:r w:rsidRPr="004527F7">
        <w:rPr>
          <w:lang w:eastAsia="zh-CN"/>
        </w:rPr>
        <w:t>FDMA</w:t>
      </w:r>
      <w:r>
        <w:rPr>
          <w:lang w:eastAsia="zh-CN"/>
        </w:rPr>
        <w:t>:</w:t>
      </w:r>
      <w:r w:rsidRPr="004527F7">
        <w:rPr>
          <w:lang w:eastAsia="zh-CN"/>
        </w:rPr>
        <w:tab/>
        <w:t>Frequency division multiple access</w:t>
      </w:r>
    </w:p>
    <w:p w14:paraId="559CC76A" w14:textId="77777777" w:rsidR="00B7037C" w:rsidRPr="004527F7" w:rsidRDefault="00B7037C" w:rsidP="00931AE8">
      <w:pPr>
        <w:tabs>
          <w:tab w:val="clear" w:pos="1134"/>
          <w:tab w:val="clear" w:pos="1871"/>
          <w:tab w:val="left" w:pos="1560"/>
        </w:tabs>
        <w:rPr>
          <w:lang w:eastAsia="zh-CN"/>
        </w:rPr>
      </w:pPr>
      <w:r w:rsidRPr="004527F7">
        <w:rPr>
          <w:lang w:eastAsia="zh-CN"/>
        </w:rPr>
        <w:t>FEC</w:t>
      </w:r>
      <w:r>
        <w:rPr>
          <w:lang w:eastAsia="zh-CN"/>
        </w:rPr>
        <w:t>:</w:t>
      </w:r>
      <w:r w:rsidRPr="004527F7">
        <w:rPr>
          <w:lang w:eastAsia="zh-CN"/>
        </w:rPr>
        <w:tab/>
        <w:t>Forward error correction</w:t>
      </w:r>
    </w:p>
    <w:p w14:paraId="7A9B1CEC" w14:textId="19A88E47" w:rsidR="00B7037C" w:rsidRPr="004527F7" w:rsidRDefault="00B7037C" w:rsidP="00931AE8">
      <w:pPr>
        <w:tabs>
          <w:tab w:val="clear" w:pos="1134"/>
          <w:tab w:val="clear" w:pos="1871"/>
          <w:tab w:val="left" w:pos="1560"/>
        </w:tabs>
        <w:rPr>
          <w:lang w:eastAsia="zh-CN"/>
        </w:rPr>
      </w:pPr>
      <w:r w:rsidRPr="004527F7">
        <w:rPr>
          <w:lang w:eastAsia="zh-CN"/>
        </w:rPr>
        <w:t>FRAND</w:t>
      </w:r>
      <w:r>
        <w:rPr>
          <w:lang w:eastAsia="zh-CN"/>
        </w:rPr>
        <w:t>:</w:t>
      </w:r>
      <w:r w:rsidRPr="004527F7">
        <w:tab/>
      </w:r>
      <w:r w:rsidRPr="004527F7">
        <w:rPr>
          <w:lang w:eastAsia="zh-CN"/>
        </w:rPr>
        <w:t>Fair, reasonable and non-discriminatory</w:t>
      </w:r>
    </w:p>
    <w:p w14:paraId="2BB18DC2" w14:textId="77777777" w:rsidR="00B7037C" w:rsidRDefault="00B7037C" w:rsidP="00931AE8">
      <w:pPr>
        <w:tabs>
          <w:tab w:val="clear" w:pos="1134"/>
          <w:tab w:val="clear" w:pos="1871"/>
          <w:tab w:val="left" w:pos="1560"/>
        </w:tabs>
        <w:rPr>
          <w:lang w:eastAsia="zh-CN"/>
        </w:rPr>
      </w:pPr>
      <w:r w:rsidRPr="004527F7">
        <w:rPr>
          <w:lang w:eastAsia="zh-CN"/>
        </w:rPr>
        <w:t>FSK</w:t>
      </w:r>
      <w:r>
        <w:rPr>
          <w:lang w:eastAsia="zh-CN"/>
        </w:rPr>
        <w:t>:</w:t>
      </w:r>
      <w:r w:rsidRPr="004527F7">
        <w:rPr>
          <w:lang w:eastAsia="zh-CN"/>
        </w:rPr>
        <w:tab/>
        <w:t>Frequency shift keying</w:t>
      </w:r>
    </w:p>
    <w:p w14:paraId="5598276A" w14:textId="77777777" w:rsidR="00B7037C" w:rsidRPr="004527F7" w:rsidRDefault="00B7037C" w:rsidP="00931AE8">
      <w:pPr>
        <w:tabs>
          <w:tab w:val="clear" w:pos="1134"/>
          <w:tab w:val="clear" w:pos="1871"/>
          <w:tab w:val="left" w:pos="1560"/>
        </w:tabs>
        <w:rPr>
          <w:lang w:eastAsia="zh-CN"/>
        </w:rPr>
      </w:pPr>
      <w:r>
        <w:rPr>
          <w:lang w:eastAsia="zh-CN"/>
        </w:rPr>
        <w:t>GNSS:</w:t>
      </w:r>
      <w:r>
        <w:rPr>
          <w:lang w:eastAsia="zh-CN"/>
        </w:rPr>
        <w:tab/>
        <w:t>Global navigation satellite service</w:t>
      </w:r>
    </w:p>
    <w:p w14:paraId="492CE27A" w14:textId="77777777" w:rsidR="00B7037C" w:rsidRPr="004527F7" w:rsidRDefault="00B7037C" w:rsidP="00931AE8">
      <w:pPr>
        <w:tabs>
          <w:tab w:val="clear" w:pos="1134"/>
          <w:tab w:val="clear" w:pos="1871"/>
          <w:tab w:val="left" w:pos="1560"/>
        </w:tabs>
        <w:rPr>
          <w:lang w:eastAsia="zh-CN"/>
        </w:rPr>
      </w:pPr>
      <w:r w:rsidRPr="004527F7">
        <w:rPr>
          <w:lang w:eastAsia="zh-CN"/>
        </w:rPr>
        <w:t>GMDSS</w:t>
      </w:r>
      <w:r>
        <w:rPr>
          <w:lang w:eastAsia="zh-CN"/>
        </w:rPr>
        <w:t>:</w:t>
      </w:r>
      <w:r w:rsidRPr="004527F7">
        <w:rPr>
          <w:lang w:eastAsia="zh-CN"/>
        </w:rPr>
        <w:tab/>
        <w:t>Global maritime distress and safety system</w:t>
      </w:r>
    </w:p>
    <w:p w14:paraId="59F93B69" w14:textId="77777777" w:rsidR="00B7037C" w:rsidRPr="004527F7" w:rsidRDefault="00B7037C" w:rsidP="00931AE8">
      <w:pPr>
        <w:tabs>
          <w:tab w:val="clear" w:pos="1134"/>
          <w:tab w:val="clear" w:pos="1871"/>
          <w:tab w:val="left" w:pos="1560"/>
        </w:tabs>
        <w:rPr>
          <w:lang w:eastAsia="zh-CN"/>
        </w:rPr>
      </w:pPr>
      <w:r w:rsidRPr="004527F7">
        <w:rPr>
          <w:lang w:eastAsia="zh-CN"/>
        </w:rPr>
        <w:t>HF</w:t>
      </w:r>
      <w:r>
        <w:rPr>
          <w:lang w:eastAsia="zh-CN"/>
        </w:rPr>
        <w:t>:</w:t>
      </w:r>
      <w:r w:rsidRPr="004527F7">
        <w:rPr>
          <w:lang w:eastAsia="zh-CN"/>
        </w:rPr>
        <w:tab/>
        <w:t>High frequency</w:t>
      </w:r>
    </w:p>
    <w:p w14:paraId="496903DC" w14:textId="77777777" w:rsidR="00B7037C" w:rsidRPr="00B7037C" w:rsidRDefault="00B7037C" w:rsidP="00931AE8">
      <w:pPr>
        <w:tabs>
          <w:tab w:val="clear" w:pos="1134"/>
          <w:tab w:val="clear" w:pos="1871"/>
          <w:tab w:val="left" w:pos="1560"/>
        </w:tabs>
        <w:rPr>
          <w:spacing w:val="-2"/>
          <w:lang w:eastAsia="zh-CN"/>
        </w:rPr>
      </w:pPr>
      <w:r w:rsidRPr="00B7037C">
        <w:rPr>
          <w:spacing w:val="-2"/>
          <w:lang w:eastAsia="zh-CN"/>
        </w:rPr>
        <w:t>IALA:</w:t>
      </w:r>
      <w:r w:rsidRPr="00B7037C">
        <w:rPr>
          <w:spacing w:val="-2"/>
          <w:lang w:eastAsia="zh-CN"/>
        </w:rPr>
        <w:tab/>
        <w:t>International Association of Marine Aids to Navigation and Lighthouse Authorities</w:t>
      </w:r>
    </w:p>
    <w:p w14:paraId="5CC5EB28" w14:textId="77777777" w:rsidR="00B7037C" w:rsidRPr="004527F7" w:rsidRDefault="00B7037C" w:rsidP="00931AE8">
      <w:pPr>
        <w:tabs>
          <w:tab w:val="clear" w:pos="1134"/>
          <w:tab w:val="clear" w:pos="1871"/>
          <w:tab w:val="left" w:pos="1560"/>
        </w:tabs>
        <w:rPr>
          <w:lang w:eastAsia="zh-CN"/>
        </w:rPr>
      </w:pPr>
      <w:r w:rsidRPr="004527F7">
        <w:rPr>
          <w:lang w:eastAsia="zh-CN"/>
        </w:rPr>
        <w:t>IMO</w:t>
      </w:r>
      <w:r>
        <w:rPr>
          <w:lang w:eastAsia="zh-CN"/>
        </w:rPr>
        <w:t>:</w:t>
      </w:r>
      <w:r w:rsidRPr="004527F7">
        <w:rPr>
          <w:lang w:eastAsia="zh-CN"/>
        </w:rPr>
        <w:tab/>
        <w:t>International Maritime Organization</w:t>
      </w:r>
    </w:p>
    <w:p w14:paraId="2FDB4E60" w14:textId="77777777" w:rsidR="00B7037C" w:rsidRPr="004527F7" w:rsidRDefault="00B7037C" w:rsidP="00931AE8">
      <w:pPr>
        <w:tabs>
          <w:tab w:val="clear" w:pos="1134"/>
          <w:tab w:val="clear" w:pos="1871"/>
          <w:tab w:val="left" w:pos="1560"/>
        </w:tabs>
        <w:rPr>
          <w:lang w:eastAsia="zh-CN"/>
        </w:rPr>
      </w:pPr>
      <w:r w:rsidRPr="004527F7">
        <w:rPr>
          <w:lang w:eastAsia="zh-CN"/>
        </w:rPr>
        <w:t>LD-CELP</w:t>
      </w:r>
      <w:r>
        <w:rPr>
          <w:lang w:eastAsia="zh-CN"/>
        </w:rPr>
        <w:t>:</w:t>
      </w:r>
      <w:r w:rsidRPr="004527F7">
        <w:tab/>
      </w:r>
      <w:r w:rsidRPr="004527F7">
        <w:rPr>
          <w:lang w:eastAsia="zh-CN"/>
        </w:rPr>
        <w:t>Low delay code excited linear prediction</w:t>
      </w:r>
    </w:p>
    <w:p w14:paraId="0B5A817C" w14:textId="77777777" w:rsidR="00B7037C" w:rsidRPr="004527F7" w:rsidRDefault="00B7037C" w:rsidP="00931AE8">
      <w:pPr>
        <w:tabs>
          <w:tab w:val="clear" w:pos="1134"/>
          <w:tab w:val="clear" w:pos="1871"/>
          <w:tab w:val="left" w:pos="1560"/>
        </w:tabs>
        <w:rPr>
          <w:lang w:eastAsia="zh-CN"/>
        </w:rPr>
      </w:pPr>
      <w:r w:rsidRPr="004527F7">
        <w:rPr>
          <w:lang w:eastAsia="zh-CN"/>
        </w:rPr>
        <w:t>MF</w:t>
      </w:r>
      <w:r>
        <w:rPr>
          <w:lang w:eastAsia="zh-CN"/>
        </w:rPr>
        <w:t>:</w:t>
      </w:r>
      <w:r w:rsidRPr="004527F7">
        <w:rPr>
          <w:lang w:eastAsia="zh-CN"/>
        </w:rPr>
        <w:tab/>
        <w:t>Medium frequency</w:t>
      </w:r>
    </w:p>
    <w:p w14:paraId="2A2625E6" w14:textId="77777777" w:rsidR="00B7037C" w:rsidRPr="004527F7" w:rsidRDefault="00B7037C" w:rsidP="00931AE8">
      <w:pPr>
        <w:tabs>
          <w:tab w:val="clear" w:pos="1134"/>
          <w:tab w:val="clear" w:pos="1871"/>
          <w:tab w:val="left" w:pos="1560"/>
        </w:tabs>
        <w:rPr>
          <w:lang w:eastAsia="zh-CN"/>
        </w:rPr>
      </w:pPr>
      <w:r w:rsidRPr="004527F7">
        <w:rPr>
          <w:lang w:eastAsia="zh-CN"/>
        </w:rPr>
        <w:t>MMSI</w:t>
      </w:r>
      <w:r>
        <w:rPr>
          <w:lang w:eastAsia="zh-CN"/>
        </w:rPr>
        <w:t>:</w:t>
      </w:r>
      <w:r w:rsidRPr="004527F7">
        <w:rPr>
          <w:lang w:eastAsia="zh-CN"/>
        </w:rPr>
        <w:tab/>
        <w:t>Maritime mobile service identity</w:t>
      </w:r>
    </w:p>
    <w:p w14:paraId="1488B6B5" w14:textId="77777777" w:rsidR="00B7037C" w:rsidRPr="004527F7" w:rsidRDefault="00B7037C" w:rsidP="00931AE8">
      <w:pPr>
        <w:tabs>
          <w:tab w:val="clear" w:pos="1134"/>
          <w:tab w:val="clear" w:pos="1871"/>
          <w:tab w:val="left" w:pos="1560"/>
        </w:tabs>
        <w:rPr>
          <w:lang w:eastAsia="zh-CN"/>
        </w:rPr>
      </w:pPr>
      <w:r w:rsidRPr="004527F7">
        <w:rPr>
          <w:lang w:eastAsia="zh-CN"/>
        </w:rPr>
        <w:t>MoU</w:t>
      </w:r>
      <w:r>
        <w:rPr>
          <w:lang w:eastAsia="zh-CN"/>
        </w:rPr>
        <w:t>:</w:t>
      </w:r>
      <w:r w:rsidRPr="004527F7">
        <w:rPr>
          <w:lang w:eastAsia="zh-CN"/>
        </w:rPr>
        <w:tab/>
        <w:t>Memorandum of understanding</w:t>
      </w:r>
    </w:p>
    <w:p w14:paraId="5BD60289" w14:textId="77777777" w:rsidR="00B7037C" w:rsidRPr="004527F7" w:rsidRDefault="00B7037C" w:rsidP="00931AE8">
      <w:pPr>
        <w:tabs>
          <w:tab w:val="clear" w:pos="1134"/>
          <w:tab w:val="clear" w:pos="1871"/>
          <w:tab w:val="left" w:pos="1560"/>
        </w:tabs>
        <w:rPr>
          <w:lang w:eastAsia="zh-CN"/>
        </w:rPr>
      </w:pPr>
      <w:r w:rsidRPr="004527F7">
        <w:rPr>
          <w:lang w:eastAsia="zh-CN"/>
        </w:rPr>
        <w:t>MSC</w:t>
      </w:r>
      <w:r>
        <w:rPr>
          <w:lang w:eastAsia="zh-CN"/>
        </w:rPr>
        <w:t>:</w:t>
      </w:r>
      <w:r w:rsidRPr="004527F7">
        <w:rPr>
          <w:lang w:eastAsia="zh-CN"/>
        </w:rPr>
        <w:tab/>
        <w:t>Maritime Safety Committee</w:t>
      </w:r>
    </w:p>
    <w:p w14:paraId="3C2C383B" w14:textId="77777777" w:rsidR="00B7037C" w:rsidRPr="004527F7" w:rsidRDefault="00B7037C" w:rsidP="00931AE8">
      <w:pPr>
        <w:tabs>
          <w:tab w:val="clear" w:pos="1134"/>
          <w:tab w:val="clear" w:pos="1871"/>
          <w:tab w:val="left" w:pos="1560"/>
        </w:tabs>
        <w:rPr>
          <w:lang w:eastAsia="zh-CN"/>
        </w:rPr>
      </w:pPr>
      <w:r w:rsidRPr="004527F7">
        <w:rPr>
          <w:lang w:eastAsia="zh-CN"/>
        </w:rPr>
        <w:t>NXDN</w:t>
      </w:r>
      <w:r>
        <w:rPr>
          <w:lang w:eastAsia="zh-CN"/>
        </w:rPr>
        <w:t>:</w:t>
      </w:r>
      <w:r w:rsidRPr="004527F7">
        <w:rPr>
          <w:lang w:eastAsia="zh-CN"/>
        </w:rPr>
        <w:tab/>
        <w:t>Next generation digital narrowband</w:t>
      </w:r>
    </w:p>
    <w:p w14:paraId="07760FF2" w14:textId="77777777" w:rsidR="00B7037C" w:rsidRPr="004527F7" w:rsidRDefault="00B7037C" w:rsidP="00931AE8">
      <w:pPr>
        <w:tabs>
          <w:tab w:val="clear" w:pos="1134"/>
          <w:tab w:val="clear" w:pos="1871"/>
          <w:tab w:val="left" w:pos="1560"/>
        </w:tabs>
        <w:rPr>
          <w:lang w:eastAsia="zh-CN"/>
        </w:rPr>
      </w:pPr>
      <w:r w:rsidRPr="004527F7">
        <w:rPr>
          <w:lang w:eastAsia="zh-CN"/>
        </w:rPr>
        <w:t>PAMR</w:t>
      </w:r>
      <w:r>
        <w:rPr>
          <w:lang w:eastAsia="zh-CN"/>
        </w:rPr>
        <w:t>:</w:t>
      </w:r>
      <w:r w:rsidRPr="004527F7">
        <w:rPr>
          <w:lang w:eastAsia="zh-CN"/>
        </w:rPr>
        <w:tab/>
        <w:t>Public access mobile radio</w:t>
      </w:r>
    </w:p>
    <w:p w14:paraId="574E6897" w14:textId="77777777" w:rsidR="00B7037C" w:rsidRPr="004527F7" w:rsidRDefault="00B7037C" w:rsidP="00931AE8">
      <w:pPr>
        <w:tabs>
          <w:tab w:val="clear" w:pos="1134"/>
          <w:tab w:val="clear" w:pos="1871"/>
          <w:tab w:val="left" w:pos="1560"/>
        </w:tabs>
        <w:rPr>
          <w:lang w:eastAsia="zh-CN"/>
        </w:rPr>
      </w:pPr>
      <w:r w:rsidRPr="004527F7">
        <w:rPr>
          <w:lang w:eastAsia="zh-CN"/>
        </w:rPr>
        <w:t>PESQ</w:t>
      </w:r>
      <w:r>
        <w:rPr>
          <w:lang w:eastAsia="zh-CN"/>
        </w:rPr>
        <w:t>:</w:t>
      </w:r>
      <w:r w:rsidRPr="004527F7">
        <w:rPr>
          <w:lang w:eastAsia="zh-CN"/>
        </w:rPr>
        <w:tab/>
        <w:t>Perceptual evaluation of speech quality</w:t>
      </w:r>
    </w:p>
    <w:p w14:paraId="760F531A" w14:textId="77777777" w:rsidR="00B7037C" w:rsidRPr="004527F7" w:rsidRDefault="00B7037C" w:rsidP="00931AE8">
      <w:pPr>
        <w:tabs>
          <w:tab w:val="clear" w:pos="1134"/>
          <w:tab w:val="clear" w:pos="1871"/>
          <w:tab w:val="left" w:pos="1560"/>
        </w:tabs>
        <w:rPr>
          <w:lang w:eastAsia="zh-CN"/>
        </w:rPr>
      </w:pPr>
      <w:r w:rsidRPr="004527F7">
        <w:rPr>
          <w:lang w:eastAsia="zh-CN"/>
        </w:rPr>
        <w:t>PMR</w:t>
      </w:r>
      <w:r>
        <w:rPr>
          <w:lang w:eastAsia="zh-CN"/>
        </w:rPr>
        <w:t>:</w:t>
      </w:r>
      <w:r w:rsidRPr="004527F7">
        <w:rPr>
          <w:lang w:eastAsia="zh-CN"/>
        </w:rPr>
        <w:tab/>
        <w:t>Private mobile radio</w:t>
      </w:r>
    </w:p>
    <w:p w14:paraId="44F3FC03" w14:textId="77777777" w:rsidR="00B7037C" w:rsidRPr="004527F7" w:rsidRDefault="00B7037C" w:rsidP="00931AE8">
      <w:pPr>
        <w:tabs>
          <w:tab w:val="clear" w:pos="1134"/>
          <w:tab w:val="clear" w:pos="1871"/>
          <w:tab w:val="left" w:pos="1560"/>
        </w:tabs>
        <w:rPr>
          <w:lang w:eastAsia="zh-CN"/>
        </w:rPr>
      </w:pPr>
      <w:r w:rsidRPr="004527F7">
        <w:rPr>
          <w:lang w:eastAsia="zh-CN"/>
        </w:rPr>
        <w:t>POTS</w:t>
      </w:r>
      <w:r>
        <w:rPr>
          <w:lang w:eastAsia="zh-CN"/>
        </w:rPr>
        <w:t>:</w:t>
      </w:r>
      <w:r w:rsidRPr="004527F7">
        <w:rPr>
          <w:lang w:eastAsia="zh-CN"/>
        </w:rPr>
        <w:tab/>
        <w:t>Plain old telephone service</w:t>
      </w:r>
    </w:p>
    <w:p w14:paraId="5F17EAC3" w14:textId="77777777" w:rsidR="00B7037C" w:rsidRPr="004527F7" w:rsidRDefault="00B7037C" w:rsidP="00931AE8">
      <w:pPr>
        <w:tabs>
          <w:tab w:val="clear" w:pos="1134"/>
          <w:tab w:val="clear" w:pos="1871"/>
          <w:tab w:val="left" w:pos="1560"/>
        </w:tabs>
        <w:rPr>
          <w:lang w:eastAsia="zh-CN"/>
        </w:rPr>
      </w:pPr>
      <w:r w:rsidRPr="004527F7">
        <w:rPr>
          <w:lang w:eastAsia="zh-CN"/>
        </w:rPr>
        <w:t>PSTN</w:t>
      </w:r>
      <w:r>
        <w:rPr>
          <w:lang w:eastAsia="zh-CN"/>
        </w:rPr>
        <w:t>:</w:t>
      </w:r>
      <w:r w:rsidRPr="004527F7">
        <w:rPr>
          <w:lang w:eastAsia="zh-CN"/>
        </w:rPr>
        <w:tab/>
        <w:t>Public switched telephone network</w:t>
      </w:r>
    </w:p>
    <w:p w14:paraId="3396155B" w14:textId="77777777" w:rsidR="00B7037C" w:rsidRPr="004527F7" w:rsidRDefault="00B7037C" w:rsidP="00931AE8">
      <w:pPr>
        <w:tabs>
          <w:tab w:val="clear" w:pos="1134"/>
          <w:tab w:val="clear" w:pos="1871"/>
          <w:tab w:val="left" w:pos="1560"/>
        </w:tabs>
        <w:rPr>
          <w:lang w:eastAsia="zh-CN"/>
        </w:rPr>
      </w:pPr>
      <w:r w:rsidRPr="004527F7">
        <w:rPr>
          <w:lang w:eastAsia="zh-CN"/>
        </w:rPr>
        <w:t>RAINWAT</w:t>
      </w:r>
      <w:r>
        <w:rPr>
          <w:lang w:eastAsia="zh-CN"/>
        </w:rPr>
        <w:t>:</w:t>
      </w:r>
      <w:r w:rsidRPr="004527F7">
        <w:tab/>
      </w:r>
      <w:r w:rsidRPr="004527F7">
        <w:rPr>
          <w:lang w:eastAsia="zh-CN"/>
        </w:rPr>
        <w:t>Regional Arrangement on the Radiocommunication Service for Inland Waterways</w:t>
      </w:r>
    </w:p>
    <w:p w14:paraId="1FBE07B9" w14:textId="0D8EB9FA" w:rsidR="00B7037C" w:rsidRPr="004527F7" w:rsidRDefault="00B7037C" w:rsidP="00931AE8">
      <w:pPr>
        <w:tabs>
          <w:tab w:val="clear" w:pos="1134"/>
          <w:tab w:val="clear" w:pos="1871"/>
          <w:tab w:val="left" w:pos="1560"/>
        </w:tabs>
        <w:rPr>
          <w:lang w:eastAsia="zh-CN"/>
        </w:rPr>
      </w:pPr>
      <w:r w:rsidRPr="004527F7">
        <w:rPr>
          <w:lang w:eastAsia="zh-CN"/>
        </w:rPr>
        <w:t>RALCWI</w:t>
      </w:r>
      <w:r>
        <w:rPr>
          <w:lang w:eastAsia="zh-CN"/>
        </w:rPr>
        <w:t>:</w:t>
      </w:r>
      <w:r w:rsidRPr="004527F7">
        <w:tab/>
      </w:r>
      <w:r w:rsidRPr="004527F7">
        <w:rPr>
          <w:lang w:eastAsia="zh-CN"/>
        </w:rPr>
        <w:t>Robust advanced low complexity waveform interpolation</w:t>
      </w:r>
    </w:p>
    <w:p w14:paraId="583AF881" w14:textId="77777777" w:rsidR="00B7037C" w:rsidRPr="004527F7" w:rsidRDefault="00B7037C" w:rsidP="00931AE8">
      <w:pPr>
        <w:tabs>
          <w:tab w:val="clear" w:pos="1134"/>
          <w:tab w:val="clear" w:pos="1871"/>
          <w:tab w:val="left" w:pos="1560"/>
        </w:tabs>
        <w:rPr>
          <w:lang w:eastAsia="zh-CN"/>
        </w:rPr>
      </w:pPr>
      <w:r w:rsidRPr="004527F7">
        <w:rPr>
          <w:lang w:eastAsia="zh-CN"/>
        </w:rPr>
        <w:t>RR</w:t>
      </w:r>
      <w:r>
        <w:rPr>
          <w:lang w:eastAsia="zh-CN"/>
        </w:rPr>
        <w:t>:</w:t>
      </w:r>
      <w:r w:rsidRPr="004527F7">
        <w:rPr>
          <w:lang w:eastAsia="zh-CN"/>
        </w:rPr>
        <w:tab/>
        <w:t>Radio Regulations</w:t>
      </w:r>
    </w:p>
    <w:p w14:paraId="695C64D2" w14:textId="55064F88" w:rsidR="00B7037C" w:rsidRPr="004527F7" w:rsidRDefault="00B7037C" w:rsidP="00931AE8">
      <w:pPr>
        <w:tabs>
          <w:tab w:val="clear" w:pos="1134"/>
          <w:tab w:val="clear" w:pos="1871"/>
          <w:tab w:val="left" w:pos="1560"/>
        </w:tabs>
        <w:rPr>
          <w:lang w:eastAsia="zh-CN"/>
        </w:rPr>
      </w:pPr>
      <w:r w:rsidRPr="004527F7">
        <w:rPr>
          <w:lang w:eastAsia="zh-CN"/>
        </w:rPr>
        <w:t>SB-ADPCM</w:t>
      </w:r>
      <w:r>
        <w:rPr>
          <w:lang w:eastAsia="zh-CN"/>
        </w:rPr>
        <w:t>:</w:t>
      </w:r>
      <w:r w:rsidRPr="004527F7">
        <w:tab/>
      </w:r>
      <w:r w:rsidRPr="004527F7">
        <w:rPr>
          <w:lang w:eastAsia="zh-CN"/>
        </w:rPr>
        <w:t>Sub-band adaptive differential pulse code modulation</w:t>
      </w:r>
    </w:p>
    <w:p w14:paraId="1894C514" w14:textId="77777777" w:rsidR="00B7037C" w:rsidRPr="004527F7" w:rsidRDefault="00B7037C" w:rsidP="00931AE8">
      <w:pPr>
        <w:tabs>
          <w:tab w:val="clear" w:pos="1134"/>
          <w:tab w:val="clear" w:pos="1871"/>
          <w:tab w:val="left" w:pos="1560"/>
        </w:tabs>
        <w:rPr>
          <w:lang w:eastAsia="zh-CN"/>
        </w:rPr>
      </w:pPr>
      <w:r w:rsidRPr="004527F7">
        <w:rPr>
          <w:lang w:eastAsia="zh-CN"/>
        </w:rPr>
        <w:t>SMS</w:t>
      </w:r>
      <w:r>
        <w:rPr>
          <w:lang w:eastAsia="zh-CN"/>
        </w:rPr>
        <w:t>:</w:t>
      </w:r>
      <w:r w:rsidRPr="004527F7">
        <w:rPr>
          <w:lang w:eastAsia="zh-CN"/>
        </w:rPr>
        <w:tab/>
        <w:t>Short message service</w:t>
      </w:r>
    </w:p>
    <w:p w14:paraId="1E593C40" w14:textId="77777777" w:rsidR="00B7037C" w:rsidRPr="004527F7" w:rsidRDefault="00B7037C" w:rsidP="00931AE8">
      <w:pPr>
        <w:tabs>
          <w:tab w:val="clear" w:pos="1134"/>
          <w:tab w:val="clear" w:pos="1871"/>
          <w:tab w:val="left" w:pos="1560"/>
        </w:tabs>
        <w:rPr>
          <w:lang w:eastAsia="zh-CN"/>
        </w:rPr>
      </w:pPr>
      <w:r w:rsidRPr="004527F7">
        <w:rPr>
          <w:lang w:eastAsia="zh-CN"/>
        </w:rPr>
        <w:t>SNR</w:t>
      </w:r>
      <w:r>
        <w:rPr>
          <w:lang w:eastAsia="zh-CN"/>
        </w:rPr>
        <w:t>:</w:t>
      </w:r>
      <w:r w:rsidRPr="004527F7">
        <w:rPr>
          <w:lang w:eastAsia="zh-CN"/>
        </w:rPr>
        <w:tab/>
        <w:t>Signal to noise ratio</w:t>
      </w:r>
    </w:p>
    <w:p w14:paraId="60692EA0" w14:textId="77777777" w:rsidR="00B7037C" w:rsidRPr="004527F7" w:rsidRDefault="00B7037C" w:rsidP="00931AE8">
      <w:pPr>
        <w:tabs>
          <w:tab w:val="clear" w:pos="1134"/>
          <w:tab w:val="clear" w:pos="1871"/>
          <w:tab w:val="left" w:pos="1560"/>
        </w:tabs>
        <w:rPr>
          <w:lang w:eastAsia="zh-CN"/>
        </w:rPr>
      </w:pPr>
      <w:r w:rsidRPr="004527F7">
        <w:rPr>
          <w:lang w:eastAsia="zh-CN"/>
        </w:rPr>
        <w:t>SOLAS</w:t>
      </w:r>
      <w:r>
        <w:rPr>
          <w:lang w:eastAsia="zh-CN"/>
        </w:rPr>
        <w:t>:</w:t>
      </w:r>
      <w:r w:rsidRPr="004527F7">
        <w:rPr>
          <w:lang w:eastAsia="zh-CN"/>
        </w:rPr>
        <w:tab/>
        <w:t>Safety of Life at Sea</w:t>
      </w:r>
    </w:p>
    <w:p w14:paraId="3E2EA5FD" w14:textId="77777777" w:rsidR="00B7037C" w:rsidRPr="004527F7" w:rsidRDefault="00B7037C" w:rsidP="00931AE8">
      <w:pPr>
        <w:tabs>
          <w:tab w:val="clear" w:pos="1134"/>
          <w:tab w:val="clear" w:pos="1871"/>
          <w:tab w:val="left" w:pos="1560"/>
        </w:tabs>
        <w:rPr>
          <w:lang w:eastAsia="zh-CN"/>
        </w:rPr>
      </w:pPr>
      <w:r w:rsidRPr="004527F7">
        <w:rPr>
          <w:lang w:eastAsia="zh-CN"/>
        </w:rPr>
        <w:t>TETRA</w:t>
      </w:r>
      <w:r>
        <w:rPr>
          <w:lang w:eastAsia="zh-CN"/>
        </w:rPr>
        <w:t>:</w:t>
      </w:r>
      <w:r w:rsidRPr="004527F7">
        <w:rPr>
          <w:lang w:eastAsia="zh-CN"/>
        </w:rPr>
        <w:tab/>
        <w:t>Trans-European trunked radio system</w:t>
      </w:r>
    </w:p>
    <w:p w14:paraId="1EA2AA09" w14:textId="77777777" w:rsidR="00B7037C" w:rsidRPr="004527F7" w:rsidRDefault="00B7037C" w:rsidP="00931AE8">
      <w:pPr>
        <w:tabs>
          <w:tab w:val="clear" w:pos="1134"/>
          <w:tab w:val="clear" w:pos="1871"/>
          <w:tab w:val="left" w:pos="1560"/>
        </w:tabs>
        <w:rPr>
          <w:lang w:eastAsia="zh-CN"/>
        </w:rPr>
      </w:pPr>
      <w:r w:rsidRPr="004527F7">
        <w:rPr>
          <w:lang w:eastAsia="zh-CN"/>
        </w:rPr>
        <w:t>TDMA</w:t>
      </w:r>
      <w:r>
        <w:rPr>
          <w:lang w:eastAsia="zh-CN"/>
        </w:rPr>
        <w:t>:</w:t>
      </w:r>
      <w:r w:rsidRPr="004527F7">
        <w:rPr>
          <w:lang w:eastAsia="zh-CN"/>
        </w:rPr>
        <w:tab/>
        <w:t>Time division multiple access</w:t>
      </w:r>
    </w:p>
    <w:p w14:paraId="6161EDEA" w14:textId="77777777" w:rsidR="00B7037C" w:rsidRPr="004527F7" w:rsidRDefault="00B7037C" w:rsidP="00931AE8">
      <w:pPr>
        <w:tabs>
          <w:tab w:val="clear" w:pos="1134"/>
          <w:tab w:val="clear" w:pos="1871"/>
          <w:tab w:val="left" w:pos="1560"/>
        </w:tabs>
        <w:rPr>
          <w:lang w:eastAsia="zh-CN"/>
        </w:rPr>
      </w:pPr>
      <w:r w:rsidRPr="004527F7">
        <w:rPr>
          <w:lang w:eastAsia="zh-CN"/>
        </w:rPr>
        <w:t>TCP/IP</w:t>
      </w:r>
      <w:r>
        <w:rPr>
          <w:lang w:eastAsia="zh-CN"/>
        </w:rPr>
        <w:t>:</w:t>
      </w:r>
      <w:r w:rsidRPr="004527F7">
        <w:rPr>
          <w:lang w:eastAsia="zh-CN"/>
        </w:rPr>
        <w:tab/>
        <w:t>Transmission control protocol/internet protocol</w:t>
      </w:r>
    </w:p>
    <w:p w14:paraId="04F11143" w14:textId="77777777" w:rsidR="00B7037C" w:rsidRPr="004527F7" w:rsidRDefault="00B7037C" w:rsidP="00931AE8">
      <w:pPr>
        <w:tabs>
          <w:tab w:val="clear" w:pos="1134"/>
          <w:tab w:val="clear" w:pos="1871"/>
          <w:tab w:val="left" w:pos="1560"/>
        </w:tabs>
        <w:rPr>
          <w:lang w:eastAsia="zh-CN"/>
        </w:rPr>
      </w:pPr>
      <w:r w:rsidRPr="004527F7">
        <w:rPr>
          <w:lang w:eastAsia="zh-CN"/>
        </w:rPr>
        <w:lastRenderedPageBreak/>
        <w:t>TWELP</w:t>
      </w:r>
      <w:r>
        <w:rPr>
          <w:lang w:eastAsia="zh-CN"/>
        </w:rPr>
        <w:t>:</w:t>
      </w:r>
      <w:r w:rsidRPr="004527F7">
        <w:rPr>
          <w:lang w:eastAsia="zh-CN"/>
        </w:rPr>
        <w:tab/>
        <w:t>Tri-wave excited linear prediction</w:t>
      </w:r>
    </w:p>
    <w:p w14:paraId="2F2FF65B" w14:textId="77777777" w:rsidR="00B7037C" w:rsidRDefault="00B7037C" w:rsidP="00931AE8">
      <w:pPr>
        <w:tabs>
          <w:tab w:val="clear" w:pos="1134"/>
          <w:tab w:val="clear" w:pos="1871"/>
          <w:tab w:val="left" w:pos="1560"/>
        </w:tabs>
        <w:rPr>
          <w:lang w:eastAsia="zh-CN"/>
        </w:rPr>
      </w:pPr>
      <w:r w:rsidRPr="004527F7">
        <w:rPr>
          <w:lang w:eastAsia="zh-CN"/>
        </w:rPr>
        <w:t>Tx</w:t>
      </w:r>
      <w:r>
        <w:rPr>
          <w:lang w:eastAsia="zh-CN"/>
        </w:rPr>
        <w:t>:</w:t>
      </w:r>
      <w:r w:rsidRPr="004527F7">
        <w:rPr>
          <w:lang w:eastAsia="zh-CN"/>
        </w:rPr>
        <w:tab/>
        <w:t>Transmission</w:t>
      </w:r>
    </w:p>
    <w:p w14:paraId="5E0AD1AE" w14:textId="77777777" w:rsidR="00B7037C" w:rsidRPr="004527F7" w:rsidRDefault="00B7037C" w:rsidP="00931AE8">
      <w:pPr>
        <w:tabs>
          <w:tab w:val="clear" w:pos="1134"/>
          <w:tab w:val="clear" w:pos="1871"/>
          <w:tab w:val="left" w:pos="1560"/>
        </w:tabs>
        <w:rPr>
          <w:lang w:eastAsia="zh-CN"/>
        </w:rPr>
      </w:pPr>
      <w:r>
        <w:rPr>
          <w:lang w:eastAsia="zh-CN"/>
        </w:rPr>
        <w:t>VDE:</w:t>
      </w:r>
      <w:r>
        <w:rPr>
          <w:lang w:eastAsia="zh-CN"/>
        </w:rPr>
        <w:tab/>
        <w:t>VHF data exchange</w:t>
      </w:r>
    </w:p>
    <w:p w14:paraId="601AEB22" w14:textId="77777777" w:rsidR="00B7037C" w:rsidRPr="004527F7" w:rsidRDefault="00B7037C" w:rsidP="00931AE8">
      <w:pPr>
        <w:tabs>
          <w:tab w:val="clear" w:pos="1134"/>
          <w:tab w:val="clear" w:pos="1871"/>
          <w:tab w:val="left" w:pos="1560"/>
        </w:tabs>
        <w:rPr>
          <w:lang w:eastAsia="zh-CN"/>
        </w:rPr>
      </w:pPr>
      <w:r w:rsidRPr="004527F7">
        <w:rPr>
          <w:lang w:eastAsia="zh-CN"/>
        </w:rPr>
        <w:t>VDES</w:t>
      </w:r>
      <w:r>
        <w:rPr>
          <w:lang w:eastAsia="zh-CN"/>
        </w:rPr>
        <w:t>:</w:t>
      </w:r>
      <w:r w:rsidRPr="004527F7">
        <w:rPr>
          <w:lang w:eastAsia="zh-CN"/>
        </w:rPr>
        <w:tab/>
        <w:t>VHF data exchange system</w:t>
      </w:r>
    </w:p>
    <w:p w14:paraId="03BB58EA" w14:textId="77777777" w:rsidR="00B7037C" w:rsidRPr="004527F7" w:rsidRDefault="00B7037C" w:rsidP="00931AE8">
      <w:pPr>
        <w:tabs>
          <w:tab w:val="clear" w:pos="1134"/>
          <w:tab w:val="clear" w:pos="1871"/>
          <w:tab w:val="left" w:pos="1560"/>
        </w:tabs>
        <w:rPr>
          <w:lang w:eastAsia="zh-CN"/>
        </w:rPr>
      </w:pPr>
      <w:r w:rsidRPr="004527F7">
        <w:rPr>
          <w:lang w:eastAsia="zh-CN"/>
        </w:rPr>
        <w:t>VHF</w:t>
      </w:r>
      <w:r>
        <w:rPr>
          <w:lang w:eastAsia="zh-CN"/>
        </w:rPr>
        <w:t>:</w:t>
      </w:r>
      <w:r w:rsidRPr="004527F7">
        <w:rPr>
          <w:lang w:eastAsia="zh-CN"/>
        </w:rPr>
        <w:tab/>
        <w:t>Very high frequency</w:t>
      </w:r>
    </w:p>
    <w:p w14:paraId="454EA927" w14:textId="77777777" w:rsidR="00B7037C" w:rsidRPr="004527F7" w:rsidRDefault="00B7037C" w:rsidP="00931AE8">
      <w:pPr>
        <w:tabs>
          <w:tab w:val="clear" w:pos="1134"/>
          <w:tab w:val="clear" w:pos="1871"/>
          <w:tab w:val="left" w:pos="1560"/>
        </w:tabs>
        <w:rPr>
          <w:lang w:eastAsia="zh-CN"/>
        </w:rPr>
      </w:pPr>
      <w:r w:rsidRPr="004527F7">
        <w:rPr>
          <w:lang w:eastAsia="zh-CN"/>
        </w:rPr>
        <w:t>VTS</w:t>
      </w:r>
      <w:r>
        <w:rPr>
          <w:lang w:eastAsia="zh-CN"/>
        </w:rPr>
        <w:t>:</w:t>
      </w:r>
      <w:r w:rsidRPr="004527F7">
        <w:rPr>
          <w:lang w:eastAsia="zh-CN"/>
        </w:rPr>
        <w:tab/>
        <w:t xml:space="preserve">Vessel traffic service </w:t>
      </w:r>
    </w:p>
    <w:p w14:paraId="75BC1415" w14:textId="77777777" w:rsidR="00B7037C" w:rsidRPr="004527F7" w:rsidRDefault="00B7037C" w:rsidP="00931AE8">
      <w:pPr>
        <w:tabs>
          <w:tab w:val="clear" w:pos="1134"/>
          <w:tab w:val="clear" w:pos="1871"/>
          <w:tab w:val="left" w:pos="1560"/>
        </w:tabs>
        <w:rPr>
          <w:lang w:eastAsia="zh-CN"/>
        </w:rPr>
      </w:pPr>
      <w:r w:rsidRPr="004527F7">
        <w:rPr>
          <w:lang w:eastAsia="zh-CN"/>
        </w:rPr>
        <w:t>WRC</w:t>
      </w:r>
      <w:r>
        <w:rPr>
          <w:lang w:eastAsia="zh-CN"/>
        </w:rPr>
        <w:t>:</w:t>
      </w:r>
      <w:r w:rsidRPr="004527F7">
        <w:rPr>
          <w:lang w:eastAsia="zh-CN"/>
        </w:rPr>
        <w:tab/>
        <w:t>World Radiocommunication Conference</w:t>
      </w:r>
    </w:p>
    <w:p w14:paraId="4B5B5E71" w14:textId="77777777" w:rsidR="00B7037C" w:rsidRPr="004527F7" w:rsidRDefault="00B7037C" w:rsidP="005479B4">
      <w:pPr>
        <w:pStyle w:val="Headingb"/>
        <w:jc w:val="both"/>
      </w:pPr>
      <w:r w:rsidRPr="004527F7">
        <w:rPr>
          <w:rFonts w:eastAsia="SimSun"/>
        </w:rPr>
        <w:t>Related ITU Recommendations</w:t>
      </w:r>
      <w:r w:rsidRPr="004527F7">
        <w:t xml:space="preserve"> and Reports</w:t>
      </w:r>
    </w:p>
    <w:p w14:paraId="0B42F5C9" w14:textId="77777777" w:rsidR="00B7037C" w:rsidRPr="004527F7" w:rsidRDefault="00B7037C" w:rsidP="005479B4">
      <w:pPr>
        <w:pStyle w:val="Headingi"/>
        <w:jc w:val="both"/>
      </w:pPr>
      <w:r w:rsidRPr="004527F7">
        <w:t>Recommendations:</w:t>
      </w:r>
    </w:p>
    <w:p w14:paraId="22DBE69B" w14:textId="7343CFAC" w:rsidR="00B7037C" w:rsidRDefault="00B7037C" w:rsidP="005479B4">
      <w:pPr>
        <w:tabs>
          <w:tab w:val="clear" w:pos="1134"/>
          <w:tab w:val="clear" w:pos="1871"/>
          <w:tab w:val="left" w:pos="1985"/>
        </w:tabs>
        <w:ind w:left="1985" w:hanging="1985"/>
        <w:jc w:val="both"/>
      </w:pPr>
      <w:hyperlink r:id="rId12" w:history="1">
        <w:r w:rsidRPr="00951F7B">
          <w:rPr>
            <w:rStyle w:val="Hyperlink"/>
          </w:rPr>
          <w:t>ITU-R M.493</w:t>
        </w:r>
      </w:hyperlink>
      <w:r>
        <w:tab/>
        <w:t>Digital selective-calling system for use in the maritime mobile service</w:t>
      </w:r>
    </w:p>
    <w:p w14:paraId="692A7FD4" w14:textId="0B83018F" w:rsidR="00B7037C" w:rsidRDefault="00B7037C" w:rsidP="005479B4">
      <w:pPr>
        <w:tabs>
          <w:tab w:val="clear" w:pos="1134"/>
          <w:tab w:val="clear" w:pos="1871"/>
          <w:tab w:val="left" w:pos="1985"/>
        </w:tabs>
        <w:ind w:left="1985" w:hanging="1985"/>
        <w:jc w:val="both"/>
      </w:pPr>
      <w:hyperlink r:id="rId13" w:history="1">
        <w:r w:rsidRPr="00951F7B">
          <w:rPr>
            <w:rStyle w:val="Hyperlink"/>
          </w:rPr>
          <w:t>ITU-R M.541</w:t>
        </w:r>
      </w:hyperlink>
      <w:r>
        <w:tab/>
        <w:t>Operational procedures for the use of digital selective-calling equipment in the maritime mobile service</w:t>
      </w:r>
    </w:p>
    <w:p w14:paraId="1E76D8B6" w14:textId="4D779138" w:rsidR="00B7037C" w:rsidRPr="004527F7" w:rsidRDefault="00B7037C" w:rsidP="005479B4">
      <w:pPr>
        <w:tabs>
          <w:tab w:val="clear" w:pos="1134"/>
          <w:tab w:val="clear" w:pos="1871"/>
          <w:tab w:val="left" w:pos="1985"/>
        </w:tabs>
        <w:ind w:left="1985" w:hanging="1985"/>
        <w:jc w:val="both"/>
      </w:pPr>
      <w:hyperlink r:id="rId14" w:history="1">
        <w:r w:rsidRPr="00951F7B">
          <w:rPr>
            <w:rStyle w:val="Hyperlink"/>
          </w:rPr>
          <w:t>ITU-R M.585</w:t>
        </w:r>
      </w:hyperlink>
      <w:r>
        <w:tab/>
        <w:t>Assignment and use of identities in the maritime mobile service</w:t>
      </w:r>
    </w:p>
    <w:p w14:paraId="506478C9" w14:textId="5F972B22" w:rsidR="00B7037C" w:rsidRDefault="00B7037C" w:rsidP="005479B4">
      <w:pPr>
        <w:tabs>
          <w:tab w:val="clear" w:pos="1134"/>
          <w:tab w:val="clear" w:pos="1871"/>
          <w:tab w:val="left" w:pos="1985"/>
        </w:tabs>
        <w:ind w:left="1985" w:hanging="1985"/>
        <w:jc w:val="both"/>
      </w:pPr>
      <w:hyperlink r:id="rId15" w:history="1">
        <w:r w:rsidRPr="00951F7B">
          <w:rPr>
            <w:rStyle w:val="Hyperlink"/>
          </w:rPr>
          <w:t>ITU-R M.1084</w:t>
        </w:r>
      </w:hyperlink>
      <w:r>
        <w:tab/>
        <w:t>Interim solutions for improved efficiency in the use of the band 156</w:t>
      </w:r>
      <w:r w:rsidR="001836F7">
        <w:noBreakHyphen/>
      </w:r>
      <w:r>
        <w:t>174</w:t>
      </w:r>
      <w:r w:rsidR="001836F7">
        <w:t> </w:t>
      </w:r>
      <w:r>
        <w:t>MHz by stations in the maritime mobile service</w:t>
      </w:r>
    </w:p>
    <w:p w14:paraId="397A997A" w14:textId="0732F696" w:rsidR="00B7037C" w:rsidRPr="004527F7" w:rsidRDefault="00B7037C" w:rsidP="005479B4">
      <w:pPr>
        <w:tabs>
          <w:tab w:val="clear" w:pos="1134"/>
          <w:tab w:val="clear" w:pos="1871"/>
          <w:tab w:val="left" w:pos="1985"/>
        </w:tabs>
        <w:ind w:left="1985" w:hanging="1985"/>
        <w:jc w:val="both"/>
      </w:pPr>
      <w:hyperlink r:id="rId16" w:history="1">
        <w:r w:rsidRPr="00951F7B">
          <w:rPr>
            <w:rStyle w:val="Hyperlink"/>
          </w:rPr>
          <w:t>ITU-R M.1171</w:t>
        </w:r>
      </w:hyperlink>
      <w:r>
        <w:tab/>
      </w:r>
      <w:r w:rsidRPr="00283E29">
        <w:t>Radiotelephony procedures in the maritime mobile service</w:t>
      </w:r>
    </w:p>
    <w:p w14:paraId="2F5EAAB9" w14:textId="77D42149" w:rsidR="00B7037C" w:rsidRPr="004527F7" w:rsidRDefault="00B7037C" w:rsidP="005479B4">
      <w:pPr>
        <w:tabs>
          <w:tab w:val="clear" w:pos="1134"/>
          <w:tab w:val="clear" w:pos="1871"/>
          <w:tab w:val="left" w:pos="1985"/>
        </w:tabs>
        <w:ind w:left="1985" w:hanging="1985"/>
        <w:jc w:val="both"/>
      </w:pPr>
      <w:hyperlink r:id="rId17" w:history="1">
        <w:r w:rsidRPr="00951F7B">
          <w:rPr>
            <w:rStyle w:val="Hyperlink"/>
          </w:rPr>
          <w:t>ITU-R M.1309</w:t>
        </w:r>
      </w:hyperlink>
      <w:r>
        <w:tab/>
        <w:t>Digitally coded speech in the land mobile service</w:t>
      </w:r>
    </w:p>
    <w:p w14:paraId="5DC84708" w14:textId="138E1D0A" w:rsidR="00B7037C" w:rsidRPr="004527F7" w:rsidRDefault="00B7037C" w:rsidP="005479B4">
      <w:pPr>
        <w:tabs>
          <w:tab w:val="clear" w:pos="1134"/>
          <w:tab w:val="clear" w:pos="1871"/>
          <w:tab w:val="left" w:pos="1985"/>
        </w:tabs>
        <w:ind w:left="1985" w:hanging="1985"/>
        <w:jc w:val="both"/>
      </w:pPr>
      <w:hyperlink r:id="rId18" w:history="1">
        <w:r w:rsidRPr="00951F7B">
          <w:rPr>
            <w:rStyle w:val="Hyperlink"/>
          </w:rPr>
          <w:t>ITU-R M.1808</w:t>
        </w:r>
      </w:hyperlink>
      <w:r>
        <w:tab/>
        <w:t>Technical and operational characteristics of conventional and trunked land mobile systems operating in the mobile service allocations below 869</w:t>
      </w:r>
      <w:r w:rsidR="001836F7">
        <w:t> </w:t>
      </w:r>
      <w:r>
        <w:t>MHz to be used in sharing studies in bands below 960</w:t>
      </w:r>
      <w:r w:rsidR="001836F7">
        <w:t> </w:t>
      </w:r>
      <w:r>
        <w:t>MHz</w:t>
      </w:r>
    </w:p>
    <w:p w14:paraId="6759F737" w14:textId="77777777" w:rsidR="00B7037C" w:rsidRPr="004527F7" w:rsidRDefault="00B7037C" w:rsidP="005479B4">
      <w:pPr>
        <w:pStyle w:val="Headingi"/>
        <w:tabs>
          <w:tab w:val="clear" w:pos="1134"/>
          <w:tab w:val="clear" w:pos="1871"/>
          <w:tab w:val="left" w:pos="1985"/>
        </w:tabs>
        <w:ind w:left="1985" w:hanging="1985"/>
        <w:jc w:val="both"/>
      </w:pPr>
      <w:r w:rsidRPr="004527F7">
        <w:t>Reports:</w:t>
      </w:r>
    </w:p>
    <w:p w14:paraId="016DD5BF" w14:textId="77777777" w:rsidR="00B7037C" w:rsidRPr="004527F7" w:rsidRDefault="00B7037C" w:rsidP="005479B4">
      <w:pPr>
        <w:tabs>
          <w:tab w:val="clear" w:pos="1134"/>
          <w:tab w:val="clear" w:pos="1871"/>
          <w:tab w:val="left" w:pos="1985"/>
        </w:tabs>
        <w:ind w:left="1985" w:hanging="1985"/>
        <w:jc w:val="both"/>
      </w:pPr>
      <w:hyperlink r:id="rId19" w:history="1">
        <w:r w:rsidRPr="00951F7B">
          <w:rPr>
            <w:rStyle w:val="Hyperlink"/>
          </w:rPr>
          <w:t>ITU-R BT.2140</w:t>
        </w:r>
      </w:hyperlink>
      <w:r>
        <w:tab/>
        <w:t>Transition from analogue to digital terrestrial broadcasting</w:t>
      </w:r>
    </w:p>
    <w:p w14:paraId="6DADAEEA" w14:textId="73C40983" w:rsidR="00B7037C" w:rsidRPr="007737F2" w:rsidRDefault="00B7037C" w:rsidP="005479B4">
      <w:pPr>
        <w:tabs>
          <w:tab w:val="clear" w:pos="1134"/>
          <w:tab w:val="clear" w:pos="1871"/>
          <w:tab w:val="left" w:pos="1985"/>
        </w:tabs>
        <w:ind w:left="1985" w:hanging="1985"/>
        <w:jc w:val="both"/>
        <w:rPr>
          <w:lang w:val="en-US"/>
        </w:rPr>
      </w:pPr>
      <w:hyperlink r:id="rId20" w:history="1">
        <w:r w:rsidRPr="00951F7B">
          <w:rPr>
            <w:rStyle w:val="Hyperlink"/>
          </w:rPr>
          <w:t>ITU-R M.2010</w:t>
        </w:r>
      </w:hyperlink>
      <w:r>
        <w:tab/>
      </w:r>
      <w:r w:rsidRPr="0047171B">
        <w:t>Improved efficiency in the use of the band 156</w:t>
      </w:r>
      <w:r w:rsidR="001836F7">
        <w:noBreakHyphen/>
      </w:r>
      <w:r w:rsidRPr="0047171B">
        <w:t>174</w:t>
      </w:r>
      <w:r w:rsidR="001836F7">
        <w:t> </w:t>
      </w:r>
      <w:r w:rsidRPr="0047171B">
        <w:t>MHz by stations in the maritime mobile service</w:t>
      </w:r>
    </w:p>
    <w:p w14:paraId="3B1C3F7F" w14:textId="26954333" w:rsidR="00B7037C" w:rsidRPr="004527F7" w:rsidRDefault="00B7037C" w:rsidP="005479B4">
      <w:pPr>
        <w:tabs>
          <w:tab w:val="clear" w:pos="1134"/>
          <w:tab w:val="clear" w:pos="1871"/>
          <w:tab w:val="left" w:pos="1985"/>
        </w:tabs>
        <w:ind w:left="1985" w:hanging="1985"/>
        <w:jc w:val="both"/>
      </w:pPr>
      <w:hyperlink r:id="rId21" w:history="1">
        <w:r w:rsidRPr="00951F7B">
          <w:rPr>
            <w:rStyle w:val="Hyperlink"/>
          </w:rPr>
          <w:t>ITU-R M.2231</w:t>
        </w:r>
      </w:hyperlink>
      <w:r>
        <w:tab/>
        <w:t xml:space="preserve">Use of Appendix </w:t>
      </w:r>
      <w:r w:rsidRPr="3B5F6FBF">
        <w:rPr>
          <w:b/>
          <w:bCs/>
        </w:rPr>
        <w:t>18</w:t>
      </w:r>
      <w:r>
        <w:t xml:space="preserve"> to the Radio Regulations for the maritime mobile service</w:t>
      </w:r>
    </w:p>
    <w:p w14:paraId="45BCAD26" w14:textId="77777777" w:rsidR="00B7037C" w:rsidRPr="004527F7" w:rsidRDefault="00B7037C" w:rsidP="005479B4">
      <w:pPr>
        <w:tabs>
          <w:tab w:val="clear" w:pos="1134"/>
          <w:tab w:val="clear" w:pos="1871"/>
          <w:tab w:val="left" w:pos="1985"/>
        </w:tabs>
        <w:ind w:left="1985" w:hanging="1985"/>
        <w:jc w:val="both"/>
      </w:pPr>
      <w:hyperlink r:id="rId22" w:history="1">
        <w:r w:rsidRPr="00951F7B">
          <w:rPr>
            <w:rStyle w:val="Hyperlink"/>
          </w:rPr>
          <w:t>ITU-R M.2288</w:t>
        </w:r>
      </w:hyperlink>
      <w:r>
        <w:tab/>
        <w:t>Digital voice communication system on MF/HF radio channels of the maritime mobile service for shore-to-ship/ship-to-shore applications</w:t>
      </w:r>
    </w:p>
    <w:p w14:paraId="724B659D" w14:textId="77777777" w:rsidR="00B7037C" w:rsidRDefault="00B7037C" w:rsidP="005479B4">
      <w:pPr>
        <w:tabs>
          <w:tab w:val="clear" w:pos="1134"/>
          <w:tab w:val="clear" w:pos="1871"/>
          <w:tab w:val="left" w:pos="1985"/>
        </w:tabs>
        <w:ind w:left="1985" w:hanging="1985"/>
        <w:jc w:val="both"/>
      </w:pPr>
      <w:hyperlink r:id="rId23" w:history="1">
        <w:r w:rsidRPr="00951F7B">
          <w:rPr>
            <w:rStyle w:val="Hyperlink"/>
          </w:rPr>
          <w:t>ITU-R M.2474</w:t>
        </w:r>
      </w:hyperlink>
      <w:r>
        <w:tab/>
        <w:t>Conventional digital land mobile radio systems</w:t>
      </w:r>
    </w:p>
    <w:p w14:paraId="51863DEE" w14:textId="77777777" w:rsidR="00B7037C" w:rsidRPr="004527F7" w:rsidRDefault="00B7037C" w:rsidP="005479B4">
      <w:pPr>
        <w:tabs>
          <w:tab w:val="clear" w:pos="1134"/>
          <w:tab w:val="clear" w:pos="1871"/>
          <w:tab w:val="left" w:pos="1985"/>
        </w:tabs>
        <w:ind w:left="1985" w:hanging="1985"/>
        <w:jc w:val="both"/>
      </w:pPr>
      <w:hyperlink r:id="rId24" w:history="1">
        <w:r w:rsidRPr="00951F7B">
          <w:rPr>
            <w:rStyle w:val="Hyperlink"/>
            <w:lang w:val="en-CA" w:eastAsia="zh-CN"/>
          </w:rPr>
          <w:t>ITU-R M.2530</w:t>
        </w:r>
      </w:hyperlink>
      <w:r>
        <w:rPr>
          <w:bCs/>
          <w:szCs w:val="24"/>
          <w:lang w:val="en-CA" w:eastAsia="zh-CN"/>
        </w:rPr>
        <w:tab/>
      </w:r>
      <w:r w:rsidRPr="3B5F6FBF">
        <w:rPr>
          <w:color w:val="000000" w:themeColor="text1"/>
        </w:rPr>
        <w:t>Digital voice communication in the VHF maritime frequency band</w:t>
      </w:r>
    </w:p>
    <w:p w14:paraId="2602C414" w14:textId="6660B4D2" w:rsidR="00B7037C" w:rsidRDefault="00B7037C" w:rsidP="005479B4">
      <w:pPr>
        <w:tabs>
          <w:tab w:val="clear" w:pos="1134"/>
          <w:tab w:val="clear" w:pos="1871"/>
          <w:tab w:val="left" w:pos="1985"/>
        </w:tabs>
        <w:ind w:left="1985" w:hanging="1985"/>
        <w:jc w:val="both"/>
      </w:pPr>
      <w:hyperlink r:id="rId25" w:history="1">
        <w:r w:rsidRPr="00951F7B">
          <w:rPr>
            <w:rStyle w:val="Hyperlink"/>
          </w:rPr>
          <w:t>ITU-R SM.2022</w:t>
        </w:r>
      </w:hyperlink>
      <w:r>
        <w:tab/>
        <w:t>The effect on digital communications systems of interference from other modulation schemes</w:t>
      </w:r>
    </w:p>
    <w:p w14:paraId="79261242" w14:textId="77777777" w:rsidR="00931AE8" w:rsidRDefault="00931AE8">
      <w:pPr>
        <w:tabs>
          <w:tab w:val="clear" w:pos="1134"/>
          <w:tab w:val="clear" w:pos="1871"/>
          <w:tab w:val="clear" w:pos="2268"/>
        </w:tabs>
        <w:overflowPunct/>
        <w:autoSpaceDE/>
        <w:autoSpaceDN/>
        <w:adjustRightInd/>
        <w:spacing w:before="0"/>
        <w:textAlignment w:val="auto"/>
      </w:pPr>
      <w:r>
        <w:br w:type="page"/>
      </w:r>
    </w:p>
    <w:p w14:paraId="53290D54" w14:textId="0EF21BED" w:rsidR="00B7037C" w:rsidRPr="007826CC" w:rsidRDefault="00B7037C" w:rsidP="00FC709B">
      <w:pPr>
        <w:pStyle w:val="Normalaftertitle"/>
        <w:spacing w:before="480"/>
      </w:pPr>
      <w:r w:rsidRPr="007826CC">
        <w:lastRenderedPageBreak/>
        <w:t>The ITU Radiocommunication Assembly,</w:t>
      </w:r>
    </w:p>
    <w:p w14:paraId="68F13617" w14:textId="77777777" w:rsidR="00B7037C" w:rsidRPr="007826CC" w:rsidRDefault="00B7037C" w:rsidP="00FC709B">
      <w:pPr>
        <w:pStyle w:val="Call"/>
      </w:pPr>
      <w:r w:rsidRPr="007826CC">
        <w:t>considering</w:t>
      </w:r>
    </w:p>
    <w:p w14:paraId="08B503C0" w14:textId="77777777" w:rsidR="00B7037C" w:rsidRPr="00171456" w:rsidRDefault="00B7037C" w:rsidP="00951F7B">
      <w:pPr>
        <w:rPr>
          <w:rFonts w:eastAsia="Calibri"/>
          <w:szCs w:val="24"/>
          <w14:ligatures w14:val="standardContextual"/>
        </w:rPr>
      </w:pPr>
      <w:r w:rsidRPr="007826CC">
        <w:rPr>
          <w:i/>
          <w:iCs/>
        </w:rPr>
        <w:t>a)</w:t>
      </w:r>
      <w:r w:rsidRPr="007826CC">
        <w:tab/>
      </w:r>
      <w:r>
        <w:t xml:space="preserve">that </w:t>
      </w:r>
      <w:r w:rsidRPr="007826CC">
        <w:t xml:space="preserve">the International Maritime Organization (IMO) </w:t>
      </w:r>
      <w:r>
        <w:t>has established performance standards for shipborne radio equipment:</w:t>
      </w:r>
    </w:p>
    <w:p w14:paraId="235D85BD" w14:textId="77777777" w:rsidR="00B7037C" w:rsidRPr="00124FE8" w:rsidRDefault="00B7037C" w:rsidP="00951F7B">
      <w:pPr>
        <w:pStyle w:val="enumlev1"/>
        <w:rPr>
          <w:rFonts w:eastAsia="Calibri"/>
        </w:rPr>
      </w:pPr>
      <w:r w:rsidRPr="00171456">
        <w:rPr>
          <w:rFonts w:eastAsia="Calibri"/>
        </w:rPr>
        <w:t>–</w:t>
      </w:r>
      <w:r w:rsidRPr="00171456">
        <w:rPr>
          <w:rFonts w:eastAsia="Calibri"/>
        </w:rPr>
        <w:tab/>
        <w:t xml:space="preserve">Resolution A.694(17): </w:t>
      </w:r>
      <w:r>
        <w:rPr>
          <w:rFonts w:eastAsia="Calibri"/>
        </w:rPr>
        <w:t xml:space="preserve">Recommendation on </w:t>
      </w:r>
      <w:r w:rsidRPr="00171456">
        <w:rPr>
          <w:rFonts w:eastAsia="Calibri"/>
        </w:rPr>
        <w:t xml:space="preserve">General requirements for shipborne radio equipment </w:t>
      </w:r>
      <w:r w:rsidRPr="00124FE8">
        <w:rPr>
          <w:rFonts w:eastAsia="Calibri"/>
        </w:rPr>
        <w:t xml:space="preserve">forming part of the Global Maritime Distress and Safety System (GMDSS) and for electronic navigational </w:t>
      </w:r>
      <w:proofErr w:type="gramStart"/>
      <w:r w:rsidRPr="00124FE8">
        <w:rPr>
          <w:rFonts w:eastAsia="Calibri"/>
        </w:rPr>
        <w:t>aids;</w:t>
      </w:r>
      <w:proofErr w:type="gramEnd"/>
    </w:p>
    <w:p w14:paraId="55E064D9"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Resolution MSC.511(105): Performance standards for shipborne VHF radio installations capable of voice communication and digital selective </w:t>
      </w:r>
      <w:proofErr w:type="gramStart"/>
      <w:r w:rsidRPr="00124FE8">
        <w:rPr>
          <w:rFonts w:eastAsia="Calibri"/>
        </w:rPr>
        <w:t>calling;</w:t>
      </w:r>
      <w:proofErr w:type="gramEnd"/>
    </w:p>
    <w:p w14:paraId="1C89B3B9"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SOLAS </w:t>
      </w:r>
      <w:r>
        <w:rPr>
          <w:rFonts w:eastAsia="Calibri"/>
        </w:rPr>
        <w:t xml:space="preserve">regulation </w:t>
      </w:r>
      <w:r w:rsidRPr="00124FE8">
        <w:rPr>
          <w:rFonts w:eastAsia="Calibri"/>
        </w:rPr>
        <w:t>IV/5.1.</w:t>
      </w:r>
      <w:proofErr w:type="gramStart"/>
      <w:r w:rsidRPr="00124FE8">
        <w:rPr>
          <w:rFonts w:eastAsia="Calibri"/>
        </w:rPr>
        <w:t>3;</w:t>
      </w:r>
      <w:proofErr w:type="gramEnd"/>
    </w:p>
    <w:p w14:paraId="69C08058"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SOLAS </w:t>
      </w:r>
      <w:r>
        <w:rPr>
          <w:rFonts w:eastAsia="Calibri"/>
        </w:rPr>
        <w:t xml:space="preserve">regulation </w:t>
      </w:r>
      <w:r w:rsidRPr="00124FE8">
        <w:rPr>
          <w:rFonts w:eastAsia="Calibri"/>
        </w:rPr>
        <w:t xml:space="preserve">IV </w:t>
      </w:r>
      <w:proofErr w:type="gramStart"/>
      <w:r w:rsidRPr="00124FE8">
        <w:rPr>
          <w:rFonts w:eastAsia="Calibri"/>
        </w:rPr>
        <w:t>7.1.1;</w:t>
      </w:r>
      <w:proofErr w:type="gramEnd"/>
    </w:p>
    <w:p w14:paraId="19089C65" w14:textId="77777777" w:rsidR="00B7037C" w:rsidRPr="00171456" w:rsidRDefault="00B7037C" w:rsidP="00951F7B">
      <w:pPr>
        <w:pStyle w:val="enumlev1"/>
        <w:rPr>
          <w:rFonts w:eastAsia="Calibri"/>
        </w:rPr>
      </w:pPr>
      <w:r w:rsidRPr="00124FE8">
        <w:rPr>
          <w:rFonts w:eastAsia="Calibri"/>
        </w:rPr>
        <w:t>–</w:t>
      </w:r>
      <w:r w:rsidRPr="00124FE8">
        <w:rPr>
          <w:rFonts w:eastAsia="Calibri"/>
        </w:rPr>
        <w:tab/>
      </w:r>
      <w:r w:rsidRPr="00171456">
        <w:rPr>
          <w:rFonts w:eastAsia="Calibri"/>
        </w:rPr>
        <w:t xml:space="preserve">SOLAS </w:t>
      </w:r>
      <w:r>
        <w:rPr>
          <w:rFonts w:eastAsia="Calibri"/>
        </w:rPr>
        <w:t xml:space="preserve">regulation </w:t>
      </w:r>
      <w:r w:rsidRPr="00171456">
        <w:rPr>
          <w:rFonts w:eastAsia="Calibri"/>
        </w:rPr>
        <w:t xml:space="preserve">IV </w:t>
      </w:r>
      <w:proofErr w:type="gramStart"/>
      <w:r w:rsidRPr="00171456">
        <w:rPr>
          <w:rFonts w:eastAsia="Calibri"/>
        </w:rPr>
        <w:t>7.1.2</w:t>
      </w:r>
      <w:r>
        <w:rPr>
          <w:rFonts w:eastAsia="Calibri"/>
        </w:rPr>
        <w:t>;</w:t>
      </w:r>
      <w:proofErr w:type="gramEnd"/>
    </w:p>
    <w:p w14:paraId="7A647BCC" w14:textId="77777777" w:rsidR="00B7037C" w:rsidRPr="00171456" w:rsidRDefault="00B7037C" w:rsidP="00951F7B">
      <w:pPr>
        <w:snapToGrid w:val="0"/>
        <w:spacing w:beforeLines="50"/>
        <w:textAlignment w:val="auto"/>
        <w:rPr>
          <w:rFonts w:eastAsia="Calibri"/>
          <w:szCs w:val="24"/>
          <w14:ligatures w14:val="standardContextual"/>
        </w:rPr>
      </w:pPr>
      <w:r w:rsidRPr="007826CC">
        <w:rPr>
          <w:i/>
          <w:iCs/>
        </w:rPr>
        <w:t>b)</w:t>
      </w:r>
      <w:r w:rsidRPr="007826CC">
        <w:tab/>
        <w:t xml:space="preserve">that </w:t>
      </w:r>
      <w:r w:rsidRPr="00171456">
        <w:rPr>
          <w:rFonts w:eastAsia="Calibri"/>
          <w:szCs w:val="24"/>
          <w14:ligatures w14:val="standardContextual"/>
        </w:rPr>
        <w:t>the main performance standard</w:t>
      </w:r>
      <w:r>
        <w:rPr>
          <w:rFonts w:eastAsia="Calibri"/>
          <w:szCs w:val="24"/>
          <w14:ligatures w14:val="standardContextual"/>
        </w:rPr>
        <w:t>s</w:t>
      </w:r>
      <w:r w:rsidRPr="00171456">
        <w:rPr>
          <w:rFonts w:eastAsia="Calibri"/>
          <w:szCs w:val="24"/>
          <w14:ligatures w14:val="standardContextual"/>
        </w:rPr>
        <w:t xml:space="preserve"> for VHF shipborne radio installations </w:t>
      </w:r>
      <w:r>
        <w:rPr>
          <w:rFonts w:eastAsia="Calibri"/>
          <w:szCs w:val="24"/>
          <w14:ligatures w14:val="standardContextual"/>
        </w:rPr>
        <w:t xml:space="preserve">are </w:t>
      </w:r>
      <w:r w:rsidRPr="00171456">
        <w:rPr>
          <w:rFonts w:eastAsia="Calibri"/>
          <w:szCs w:val="24"/>
          <w14:ligatures w14:val="standardContextual"/>
        </w:rPr>
        <w:t>IMO Resolution MSC.511(105)</w:t>
      </w:r>
      <w:r>
        <w:rPr>
          <w:rFonts w:eastAsia="Calibri"/>
          <w:szCs w:val="24"/>
          <w14:ligatures w14:val="standardContextual"/>
        </w:rPr>
        <w:t xml:space="preserve"> which defines </w:t>
      </w:r>
      <w:r w:rsidRPr="00171456">
        <w:rPr>
          <w:rFonts w:eastAsia="Calibri"/>
          <w:szCs w:val="24"/>
          <w14:ligatures w14:val="standardContextual"/>
        </w:rPr>
        <w:t xml:space="preserve">the minimal requirements for the use, availability, installation, robustness, etc. of VHF radios on board </w:t>
      </w:r>
      <w:proofErr w:type="gramStart"/>
      <w:r w:rsidRPr="00171456">
        <w:rPr>
          <w:rFonts w:eastAsia="Calibri"/>
          <w:szCs w:val="24"/>
          <w14:ligatures w14:val="standardContextual"/>
        </w:rPr>
        <w:t>ships</w:t>
      </w:r>
      <w:r>
        <w:rPr>
          <w:rFonts w:eastAsia="Calibri"/>
          <w:szCs w:val="24"/>
          <w14:ligatures w14:val="standardContextual"/>
        </w:rPr>
        <w:t>;</w:t>
      </w:r>
      <w:proofErr w:type="gramEnd"/>
    </w:p>
    <w:p w14:paraId="7BEE2848" w14:textId="1776CCA6" w:rsidR="00B7037C" w:rsidRDefault="00B7037C" w:rsidP="00951F7B">
      <w:r w:rsidRPr="007826CC">
        <w:rPr>
          <w:i/>
          <w:iCs/>
        </w:rPr>
        <w:t>c)</w:t>
      </w:r>
      <w:r w:rsidRPr="007826CC">
        <w:tab/>
        <w:t xml:space="preserve">that the </w:t>
      </w:r>
      <w:r>
        <w:t xml:space="preserve">Radio Regulations (RR) Appendix </w:t>
      </w:r>
      <w:r w:rsidRPr="00951F7B">
        <w:rPr>
          <w:b/>
          <w:bCs/>
        </w:rPr>
        <w:t>18</w:t>
      </w:r>
      <w:r>
        <w:t xml:space="preserve"> have incorporated ITU technical standards that apply to VHF marine radios: ITU-R M.493; ITU-R M.541; ITU-R M.585; ITU</w:t>
      </w:r>
      <w:r w:rsidR="000E1532">
        <w:noBreakHyphen/>
      </w:r>
      <w:r>
        <w:t>R M.</w:t>
      </w:r>
      <w:proofErr w:type="gramStart"/>
      <w:r>
        <w:t>1084;</w:t>
      </w:r>
      <w:proofErr w:type="gramEnd"/>
    </w:p>
    <w:p w14:paraId="7A8C5700" w14:textId="77777777" w:rsidR="00B7037C" w:rsidRPr="007826CC" w:rsidRDefault="00B7037C" w:rsidP="00951F7B">
      <w:r w:rsidRPr="007826CC">
        <w:rPr>
          <w:i/>
          <w:iCs/>
        </w:rPr>
        <w:t>d)</w:t>
      </w:r>
      <w:r w:rsidRPr="007826CC">
        <w:tab/>
        <w:t xml:space="preserve">that </w:t>
      </w:r>
      <w:r>
        <w:t>the International Electrotechnical Commission (IEC) has established test standards for compliance with technical requirements defined by IMO, ITU, and the Radio Regulations, and that these IEC standards have been incorporated in IMO carriage requirements for ships,</w:t>
      </w:r>
    </w:p>
    <w:p w14:paraId="74F29D26" w14:textId="77777777" w:rsidR="00B7037C" w:rsidRPr="007826CC" w:rsidRDefault="00B7037C" w:rsidP="00951F7B">
      <w:pPr>
        <w:pStyle w:val="Call"/>
      </w:pPr>
      <w:r w:rsidRPr="007826CC">
        <w:t>recognizing</w:t>
      </w:r>
    </w:p>
    <w:p w14:paraId="1A83A847" w14:textId="62FAE101" w:rsidR="00B7037C" w:rsidRDefault="00B7037C" w:rsidP="00951F7B">
      <w:r w:rsidRPr="00124FE8">
        <w:rPr>
          <w:i/>
          <w:iCs/>
        </w:rPr>
        <w:t>a)</w:t>
      </w:r>
      <w:r>
        <w:tab/>
        <w:t>that the</w:t>
      </w:r>
      <w:r w:rsidRPr="001C7141">
        <w:t xml:space="preserve"> </w:t>
      </w:r>
      <w:r>
        <w:t xml:space="preserve">RR Appendix </w:t>
      </w:r>
      <w:r w:rsidRPr="00951F7B">
        <w:rPr>
          <w:b/>
          <w:bCs/>
        </w:rPr>
        <w:t>18</w:t>
      </w:r>
      <w:r>
        <w:t xml:space="preserve"> </w:t>
      </w:r>
      <w:r w:rsidRPr="001C7141">
        <w:t xml:space="preserve">VHF maritime band covers the frequency ranges 156.025 to 157.425 MHz and 160.625 to 162.025 MHz </w:t>
      </w:r>
      <w:r>
        <w:t xml:space="preserve">and </w:t>
      </w:r>
      <w:r w:rsidRPr="001C7141">
        <w:t xml:space="preserve">is channelized </w:t>
      </w:r>
      <w:r>
        <w:t xml:space="preserve">consistent </w:t>
      </w:r>
      <w:r w:rsidRPr="001C7141">
        <w:t>with Recommendation ITU-R M.1084</w:t>
      </w:r>
      <w:r w:rsidR="000E1532">
        <w:noBreakHyphen/>
      </w:r>
      <w:proofErr w:type="gramStart"/>
      <w:r>
        <w:t>5;</w:t>
      </w:r>
      <w:proofErr w:type="gramEnd"/>
    </w:p>
    <w:p w14:paraId="47DB6DCE" w14:textId="77777777" w:rsidR="00B7037C" w:rsidRDefault="00B7037C" w:rsidP="00951F7B">
      <w:r w:rsidRPr="00124FE8">
        <w:rPr>
          <w:i/>
          <w:iCs/>
        </w:rPr>
        <w:t>b)</w:t>
      </w:r>
      <w:r>
        <w:tab/>
        <w:t xml:space="preserve">that RR Appendix </w:t>
      </w:r>
      <w:r w:rsidRPr="00951F7B">
        <w:rPr>
          <w:b/>
          <w:bCs/>
        </w:rPr>
        <w:t>18</w:t>
      </w:r>
      <w:r>
        <w:t xml:space="preserve"> channels between </w:t>
      </w:r>
      <w:r w:rsidRPr="008C7C69">
        <w:t xml:space="preserve">156.025 MHz </w:t>
      </w:r>
      <w:r>
        <w:t>and</w:t>
      </w:r>
      <w:r w:rsidRPr="008C7C69">
        <w:t xml:space="preserve"> 157.</w:t>
      </w:r>
      <w:r>
        <w:t>4</w:t>
      </w:r>
      <w:r w:rsidRPr="008C7C69">
        <w:t xml:space="preserve">25 MHz </w:t>
      </w:r>
      <w:r>
        <w:t xml:space="preserve">host </w:t>
      </w:r>
      <w:r>
        <w:rPr>
          <w:szCs w:val="24"/>
        </w:rPr>
        <w:t xml:space="preserve">ship station transmissions or both ship and coast operations </w:t>
      </w:r>
      <w:proofErr w:type="gramStart"/>
      <w:r>
        <w:rPr>
          <w:szCs w:val="24"/>
        </w:rPr>
        <w:t>transmissions;</w:t>
      </w:r>
      <w:proofErr w:type="gramEnd"/>
    </w:p>
    <w:p w14:paraId="481052A6" w14:textId="2D8E86EA" w:rsidR="00B7037C" w:rsidRDefault="00B7037C" w:rsidP="00951F7B">
      <w:r w:rsidRPr="00124FE8">
        <w:rPr>
          <w:i/>
          <w:iCs/>
        </w:rPr>
        <w:t>c)</w:t>
      </w:r>
      <w:r>
        <w:tab/>
        <w:t xml:space="preserve">that RR Appendix </w:t>
      </w:r>
      <w:r w:rsidRPr="00951F7B">
        <w:rPr>
          <w:b/>
          <w:bCs/>
        </w:rPr>
        <w:t>18</w:t>
      </w:r>
      <w:r>
        <w:t xml:space="preserve"> channels between </w:t>
      </w:r>
      <w:r w:rsidRPr="008C7C69">
        <w:t xml:space="preserve">160.625 MHz </w:t>
      </w:r>
      <w:r>
        <w:t xml:space="preserve">and </w:t>
      </w:r>
      <w:r w:rsidRPr="008C7C69">
        <w:t>16</w:t>
      </w:r>
      <w:r>
        <w:t>2.025</w:t>
      </w:r>
      <w:r w:rsidR="000E1532">
        <w:t> </w:t>
      </w:r>
      <w:r w:rsidRPr="008C7C69">
        <w:t>MHz</w:t>
      </w:r>
      <w:r>
        <w:t xml:space="preserve"> host </w:t>
      </w:r>
      <w:r>
        <w:rPr>
          <w:szCs w:val="24"/>
        </w:rPr>
        <w:t xml:space="preserve">coast station </w:t>
      </w:r>
      <w:proofErr w:type="gramStart"/>
      <w:r>
        <w:rPr>
          <w:szCs w:val="24"/>
        </w:rPr>
        <w:t>transmissions;</w:t>
      </w:r>
      <w:proofErr w:type="gramEnd"/>
    </w:p>
    <w:p w14:paraId="353F89D7" w14:textId="77777777" w:rsidR="00B7037C" w:rsidRPr="007D4C95" w:rsidRDefault="00B7037C" w:rsidP="00124FE8">
      <w:r w:rsidRPr="00124FE8">
        <w:rPr>
          <w:i/>
          <w:iCs/>
        </w:rPr>
        <w:t>d)</w:t>
      </w:r>
      <w:r>
        <w:tab/>
      </w:r>
      <w:r w:rsidRPr="007826CC">
        <w:t xml:space="preserve">that the implementation of </w:t>
      </w:r>
      <w:r>
        <w:t xml:space="preserve">digital voice communications should not impair </w:t>
      </w:r>
      <w:r w:rsidRPr="007826CC">
        <w:t xml:space="preserve">the functions of </w:t>
      </w:r>
      <w:r>
        <w:t xml:space="preserve">safety systems that operate in RR Appendix </w:t>
      </w:r>
      <w:r w:rsidRPr="00951F7B">
        <w:rPr>
          <w:b/>
          <w:bCs/>
        </w:rPr>
        <w:t>18</w:t>
      </w:r>
      <w:r>
        <w:t xml:space="preserve">, i.e., </w:t>
      </w:r>
      <w:r w:rsidRPr="007826CC">
        <w:t>digital selective calling</w:t>
      </w:r>
      <w:r>
        <w:t xml:space="preserve"> (DSC) (Channel 70)</w:t>
      </w:r>
      <w:r w:rsidRPr="007826CC">
        <w:t xml:space="preserve">, </w:t>
      </w:r>
      <w:r>
        <w:t>automatic identification system (</w:t>
      </w:r>
      <w:r w:rsidRPr="007826CC">
        <w:t>AIS</w:t>
      </w:r>
      <w:r>
        <w:t xml:space="preserve">) (AIS 1, channel 2087 and AIS 2, channel 2088), VHF data exchange system (VDES) </w:t>
      </w:r>
      <w:r w:rsidRPr="006E0868">
        <w:t>(</w:t>
      </w:r>
      <w:r>
        <w:t xml:space="preserve">refer to Appendix </w:t>
      </w:r>
      <w:r w:rsidRPr="00951F7B">
        <w:rPr>
          <w:b/>
          <w:bCs/>
        </w:rPr>
        <w:t>18</w:t>
      </w:r>
      <w:r>
        <w:t xml:space="preserve"> footnote </w:t>
      </w:r>
      <w:r w:rsidRPr="00821EB3">
        <w:rPr>
          <w:i/>
          <w:iCs/>
        </w:rPr>
        <w:t>w)</w:t>
      </w:r>
      <w:r>
        <w:t xml:space="preserve">) </w:t>
      </w:r>
      <w:r w:rsidRPr="006E0868">
        <w:t xml:space="preserve">and voice distress, </w:t>
      </w:r>
      <w:r>
        <w:t xml:space="preserve">search and rescue coordination (Channel 06), </w:t>
      </w:r>
      <w:r w:rsidRPr="006E0868">
        <w:t>bridge-bridge communication (</w:t>
      </w:r>
      <w:r>
        <w:t>Channel</w:t>
      </w:r>
      <w:r w:rsidRPr="006E0868">
        <w:t xml:space="preserve"> 13), safety and calling communication (Channel 16), and other safety-related communications; </w:t>
      </w:r>
    </w:p>
    <w:p w14:paraId="6197C748" w14:textId="77777777" w:rsidR="00B7037C" w:rsidRDefault="00B7037C" w:rsidP="00124FE8">
      <w:r w:rsidRPr="00124FE8">
        <w:rPr>
          <w:i/>
          <w:iCs/>
        </w:rPr>
        <w:t>e)</w:t>
      </w:r>
      <w:r>
        <w:tab/>
      </w:r>
      <w:r w:rsidRPr="006E0868">
        <w:t xml:space="preserve">that some frequencies in the band used by MMS in </w:t>
      </w:r>
      <w:r>
        <w:t xml:space="preserve">RR </w:t>
      </w:r>
      <w:r w:rsidRPr="006E0868">
        <w:t xml:space="preserve">Appendix </w:t>
      </w:r>
      <w:r w:rsidRPr="00951F7B">
        <w:rPr>
          <w:b/>
          <w:bCs/>
        </w:rPr>
        <w:t>18</w:t>
      </w:r>
      <w:r w:rsidRPr="006E0868">
        <w:t xml:space="preserve"> are allocated to the fixed and mobile services on a co-primary </w:t>
      </w:r>
      <w:proofErr w:type="gramStart"/>
      <w:r w:rsidRPr="006E0868">
        <w:t>basis;</w:t>
      </w:r>
      <w:proofErr w:type="gramEnd"/>
    </w:p>
    <w:p w14:paraId="16C50E9E" w14:textId="77777777" w:rsidR="00B7037C" w:rsidRPr="00C453B6" w:rsidRDefault="00B7037C" w:rsidP="00124FE8">
      <w:r w:rsidRPr="00124FE8">
        <w:rPr>
          <w:i/>
          <w:iCs/>
        </w:rPr>
        <w:t>f)</w:t>
      </w:r>
      <w:r>
        <w:tab/>
        <w:t>that existing and planned in-band and adjacent-band services should be protected from harmful interference without additional regulatory, technical, or operational constraints on these co-primary incumbent services when considering any potential modifications to MMS channelling arrangements,</w:t>
      </w:r>
    </w:p>
    <w:p w14:paraId="20CE87BC" w14:textId="77777777" w:rsidR="00B7037C" w:rsidRPr="006E0868" w:rsidRDefault="00B7037C" w:rsidP="00FC709B">
      <w:pPr>
        <w:pStyle w:val="Call"/>
      </w:pPr>
      <w:r w:rsidRPr="006E0868">
        <w:lastRenderedPageBreak/>
        <w:t>recommends</w:t>
      </w:r>
    </w:p>
    <w:p w14:paraId="2E3A03F3" w14:textId="0D71CDAD" w:rsidR="00B7037C" w:rsidRPr="007826CC" w:rsidRDefault="00B7037C" w:rsidP="00FC709B">
      <w:pPr>
        <w:spacing w:after="120"/>
      </w:pPr>
      <w:r w:rsidRPr="00124FE8">
        <w:t>1</w:t>
      </w:r>
      <w:r w:rsidRPr="006E0868">
        <w:tab/>
        <w:t>that g</w:t>
      </w:r>
      <w:r w:rsidRPr="006E0868">
        <w:rPr>
          <w:bCs/>
        </w:rPr>
        <w:t>eneral elements</w:t>
      </w:r>
      <w:r w:rsidRPr="007826CC">
        <w:rPr>
          <w:bCs/>
        </w:rPr>
        <w:t xml:space="preserve"> </w:t>
      </w:r>
      <w:r>
        <w:rPr>
          <w:bCs/>
        </w:rPr>
        <w:t xml:space="preserve">and technical characteristics </w:t>
      </w:r>
      <w:r w:rsidRPr="007826CC">
        <w:rPr>
          <w:bCs/>
        </w:rPr>
        <w:t xml:space="preserve">of </w:t>
      </w:r>
      <w:r>
        <w:rPr>
          <w:bCs/>
        </w:rPr>
        <w:t>VHF digital voice communication are contained</w:t>
      </w:r>
      <w:r w:rsidRPr="007826CC">
        <w:rPr>
          <w:bCs/>
        </w:rPr>
        <w:t xml:space="preserve"> </w:t>
      </w:r>
      <w:r>
        <w:rPr>
          <w:bCs/>
        </w:rPr>
        <w:t xml:space="preserve">in </w:t>
      </w:r>
      <w:r w:rsidRPr="007826CC">
        <w:rPr>
          <w:bCs/>
        </w:rPr>
        <w:t>Annex</w:t>
      </w:r>
      <w:r w:rsidR="000E1532">
        <w:rPr>
          <w:bCs/>
        </w:rPr>
        <w:t> </w:t>
      </w:r>
      <w:proofErr w:type="gramStart"/>
      <w:r w:rsidRPr="007826CC">
        <w:rPr>
          <w:bCs/>
        </w:rPr>
        <w:t>1</w:t>
      </w:r>
      <w:r w:rsidRPr="007826CC">
        <w:t>;</w:t>
      </w:r>
      <w:proofErr w:type="gramEnd"/>
    </w:p>
    <w:p w14:paraId="02B65427" w14:textId="38DF3EF9" w:rsidR="00B7037C" w:rsidRDefault="00B7037C" w:rsidP="00FC709B">
      <w:pPr>
        <w:spacing w:after="120"/>
      </w:pPr>
      <w:r w:rsidRPr="00124FE8">
        <w:t>2</w:t>
      </w:r>
      <w:r w:rsidRPr="007826CC">
        <w:tab/>
      </w:r>
      <w:r>
        <w:t>that VHF digital voice communications for coast stations should not use RR Appendix </w:t>
      </w:r>
      <w:r w:rsidRPr="00951F7B">
        <w:rPr>
          <w:b/>
          <w:bCs/>
        </w:rPr>
        <w:t>18</w:t>
      </w:r>
      <w:r>
        <w:t xml:space="preserve"> channels </w:t>
      </w:r>
      <w:r w:rsidRPr="008C7C69">
        <w:t xml:space="preserve">156.025 MHz </w:t>
      </w:r>
      <w:r>
        <w:t>to</w:t>
      </w:r>
      <w:r w:rsidRPr="008C7C69">
        <w:t xml:space="preserve"> 157.</w:t>
      </w:r>
      <w:r>
        <w:t>4</w:t>
      </w:r>
      <w:r w:rsidRPr="008C7C69">
        <w:t>25 MHz</w:t>
      </w:r>
      <w:r w:rsidDel="00B12BB4">
        <w:t xml:space="preserve"> </w:t>
      </w:r>
      <w:r>
        <w:t xml:space="preserve">and </w:t>
      </w:r>
      <w:r w:rsidRPr="008C7C69">
        <w:t xml:space="preserve">160.625 MHz </w:t>
      </w:r>
      <w:r>
        <w:t>to 162.025</w:t>
      </w:r>
      <w:r w:rsidR="000E1532">
        <w:t> </w:t>
      </w:r>
      <w:r w:rsidRPr="008C7C69">
        <w:t>MHz</w:t>
      </w:r>
      <w:r>
        <w:t xml:space="preserve"> if an administration has allocated these frequencies for fixed and/or mobile </w:t>
      </w:r>
      <w:proofErr w:type="gramStart"/>
      <w:r>
        <w:t>services;</w:t>
      </w:r>
      <w:proofErr w:type="gramEnd"/>
    </w:p>
    <w:p w14:paraId="27C70B99" w14:textId="77777777" w:rsidR="00B7037C" w:rsidRPr="007826CC" w:rsidRDefault="00B7037C" w:rsidP="00FC709B">
      <w:pPr>
        <w:spacing w:after="120"/>
      </w:pPr>
      <w:r w:rsidRPr="00124FE8">
        <w:t>3</w:t>
      </w:r>
      <w:r w:rsidRPr="007826CC">
        <w:tab/>
        <w:t xml:space="preserve">that </w:t>
      </w:r>
      <w:r>
        <w:t xml:space="preserve">the operations of VHF digital voice communications should be compatible with and should not interfere with the operations of IMO/ITU/IEC certified marine </w:t>
      </w:r>
      <w:proofErr w:type="gramStart"/>
      <w:r>
        <w:t>equipment</w:t>
      </w:r>
      <w:r w:rsidRPr="007826CC">
        <w:t>;</w:t>
      </w:r>
      <w:proofErr w:type="gramEnd"/>
    </w:p>
    <w:p w14:paraId="1A14C59A" w14:textId="77777777" w:rsidR="00B7037C" w:rsidRPr="007826CC" w:rsidRDefault="00B7037C" w:rsidP="00FC709B">
      <w:pPr>
        <w:spacing w:after="120"/>
      </w:pPr>
      <w:r w:rsidRPr="00124FE8">
        <w:t>4</w:t>
      </w:r>
      <w:r w:rsidRPr="007826CC">
        <w:tab/>
        <w:t>that</w:t>
      </w:r>
      <w:r>
        <w:t xml:space="preserve"> equipment that utilizes VHF digital voice communication should comply with IMO/ITU/IEC </w:t>
      </w:r>
      <w:proofErr w:type="gramStart"/>
      <w:r>
        <w:t>requirements</w:t>
      </w:r>
      <w:r w:rsidRPr="007826CC">
        <w:t>;</w:t>
      </w:r>
      <w:proofErr w:type="gramEnd"/>
    </w:p>
    <w:p w14:paraId="29ED6755" w14:textId="77777777" w:rsidR="00B7037C" w:rsidRPr="007826CC" w:rsidRDefault="00B7037C" w:rsidP="00FC709B">
      <w:pPr>
        <w:spacing w:after="120"/>
      </w:pPr>
      <w:r w:rsidRPr="00124FE8">
        <w:t>5</w:t>
      </w:r>
      <w:r w:rsidRPr="007826CC">
        <w:tab/>
        <w:t>that</w:t>
      </w:r>
      <w:r>
        <w:t xml:space="preserve"> equipment that utilizes VHF digital voice communication should use DSC for calling in accordance with IMO/ITU/IEC standards.</w:t>
      </w:r>
    </w:p>
    <w:p w14:paraId="13A1FF2C" w14:textId="77777777" w:rsidR="00B7037C" w:rsidRPr="007826CC" w:rsidRDefault="00B7037C" w:rsidP="00303C0D">
      <w:pPr>
        <w:spacing w:after="120"/>
      </w:pPr>
    </w:p>
    <w:p w14:paraId="48C705EA" w14:textId="77777777" w:rsidR="00B7037C" w:rsidRPr="007826CC" w:rsidRDefault="00B7037C" w:rsidP="00911F6B">
      <w:pPr>
        <w:tabs>
          <w:tab w:val="clear" w:pos="1134"/>
          <w:tab w:val="clear" w:pos="1871"/>
          <w:tab w:val="clear" w:pos="2268"/>
        </w:tabs>
        <w:spacing w:before="0"/>
        <w:textAlignment w:val="auto"/>
        <w:rPr>
          <w:lang w:eastAsia="en-GB"/>
        </w:rPr>
      </w:pPr>
    </w:p>
    <w:p w14:paraId="163AAE10" w14:textId="77777777" w:rsidR="00B7037C" w:rsidRDefault="00B7037C" w:rsidP="00656759">
      <w:pPr>
        <w:pStyle w:val="AnnexNoTitle"/>
        <w:rPr>
          <w:lang w:val="en-GB"/>
        </w:rPr>
      </w:pPr>
      <w:r w:rsidRPr="00C02C27">
        <w:rPr>
          <w:lang w:val="en-GB"/>
        </w:rPr>
        <w:t>Annex 1</w:t>
      </w:r>
      <w:r w:rsidRPr="00C02C27">
        <w:rPr>
          <w:lang w:val="en-GB"/>
        </w:rPr>
        <w:br/>
      </w:r>
      <w:r w:rsidRPr="00C02C27">
        <w:rPr>
          <w:lang w:val="en-GB"/>
        </w:rPr>
        <w:br/>
      </w:r>
      <w:r>
        <w:rPr>
          <w:lang w:val="en-GB"/>
        </w:rPr>
        <w:t>Technical characteristics</w:t>
      </w:r>
      <w:r w:rsidRPr="00C02C27">
        <w:rPr>
          <w:lang w:val="en-GB"/>
        </w:rPr>
        <w:t xml:space="preserve"> of the VHF </w:t>
      </w:r>
      <w:r>
        <w:rPr>
          <w:lang w:val="en-GB"/>
        </w:rPr>
        <w:t xml:space="preserve">digital voice </w:t>
      </w:r>
      <w:r>
        <w:rPr>
          <w:lang w:val="en-GB"/>
        </w:rPr>
        <w:br/>
        <w:t xml:space="preserve">communication operating </w:t>
      </w:r>
      <w:r w:rsidRPr="00C02C27">
        <w:rPr>
          <w:lang w:val="en-GB"/>
        </w:rPr>
        <w:t>system</w:t>
      </w:r>
    </w:p>
    <w:p w14:paraId="64345D4C" w14:textId="77777777" w:rsidR="00B7037C" w:rsidRPr="00603232" w:rsidRDefault="00B7037C" w:rsidP="00124FE8">
      <w:pPr>
        <w:pStyle w:val="Heading1"/>
        <w:rPr>
          <w:lang w:eastAsia="zh-CN"/>
        </w:rPr>
      </w:pPr>
      <w:bookmarkStart w:id="18" w:name="_Toc32394159"/>
      <w:bookmarkStart w:id="19" w:name="_Toc89869234"/>
      <w:bookmarkStart w:id="20" w:name="_Toc89870012"/>
      <w:bookmarkStart w:id="21" w:name="_Toc89870375"/>
      <w:bookmarkStart w:id="22" w:name="_Toc89870889"/>
      <w:r w:rsidRPr="00603232">
        <w:rPr>
          <w:lang w:eastAsia="zh-CN"/>
        </w:rPr>
        <w:t>1</w:t>
      </w:r>
      <w:r w:rsidRPr="00603232">
        <w:rPr>
          <w:lang w:eastAsia="zh-CN"/>
        </w:rPr>
        <w:tab/>
        <w:t xml:space="preserve">General description of </w:t>
      </w:r>
      <w:bookmarkStart w:id="23" w:name="_Hlk74234838"/>
      <w:r w:rsidRPr="00603232">
        <w:rPr>
          <w:lang w:eastAsia="zh-CN"/>
        </w:rPr>
        <w:t xml:space="preserve">VHF </w:t>
      </w:r>
      <w:bookmarkEnd w:id="18"/>
      <w:r w:rsidRPr="00603232">
        <w:rPr>
          <w:lang w:eastAsia="zh-CN"/>
        </w:rPr>
        <w:t>digital voice communication system</w:t>
      </w:r>
      <w:bookmarkEnd w:id="19"/>
      <w:bookmarkEnd w:id="20"/>
      <w:bookmarkEnd w:id="21"/>
      <w:bookmarkEnd w:id="22"/>
      <w:bookmarkEnd w:id="23"/>
    </w:p>
    <w:p w14:paraId="47EC235F" w14:textId="2733D573" w:rsidR="00B7037C" w:rsidRPr="00603232" w:rsidRDefault="00B7037C" w:rsidP="0070760D">
      <w:pPr>
        <w:rPr>
          <w:szCs w:val="24"/>
        </w:rPr>
      </w:pPr>
      <w:r w:rsidRPr="00603232">
        <w:rPr>
          <w:szCs w:val="24"/>
        </w:rPr>
        <w:t xml:space="preserve">In essence, the VHF digital voice communication system provides a means for increasing the number of available voice channels in RR Appendix </w:t>
      </w:r>
      <w:r w:rsidRPr="00951F7B">
        <w:rPr>
          <w:b/>
          <w:bCs/>
          <w:szCs w:val="24"/>
        </w:rPr>
        <w:t>18</w:t>
      </w:r>
      <w:r w:rsidRPr="00603232">
        <w:rPr>
          <w:szCs w:val="24"/>
        </w:rPr>
        <w:t xml:space="preserve"> by multiplexing an available 25</w:t>
      </w:r>
      <w:r w:rsidR="000E1532">
        <w:rPr>
          <w:szCs w:val="24"/>
        </w:rPr>
        <w:t> </w:t>
      </w:r>
      <w:r w:rsidRPr="00603232">
        <w:rPr>
          <w:szCs w:val="24"/>
        </w:rPr>
        <w:t>kHz voice channel to provide four 6.25 kHz voice subchannels. The system senses the 25</w:t>
      </w:r>
      <w:r w:rsidR="001836F7">
        <w:rPr>
          <w:szCs w:val="24"/>
        </w:rPr>
        <w:t> </w:t>
      </w:r>
      <w:r w:rsidRPr="00603232">
        <w:rPr>
          <w:szCs w:val="24"/>
        </w:rPr>
        <w:t xml:space="preserve">kHz channel to determine availability. If the 25 kHz channel is occupied by 25 kHz voice communications, then the system considers that channel unavailable. If the 25 kHz channel is in use by digital voice communications, then the system determines which, if any, of the 6.25 kHz subchannels is available and selects an unused subchannel. The system will not implement digital voice communications on channels that are designated for safety systems in RR Appendix </w:t>
      </w:r>
      <w:r w:rsidRPr="00951F7B">
        <w:rPr>
          <w:b/>
          <w:bCs/>
          <w:szCs w:val="24"/>
        </w:rPr>
        <w:t>18</w:t>
      </w:r>
      <w:r w:rsidRPr="00603232">
        <w:rPr>
          <w:szCs w:val="24"/>
        </w:rPr>
        <w:t xml:space="preserve">, such as digital selective calling (DSC), automatic identification system (AIS), application specific message (ASM), VHF data exchange (VDE), voice distress, </w:t>
      </w:r>
      <w:r>
        <w:rPr>
          <w:szCs w:val="24"/>
        </w:rPr>
        <w:t>search and rescue coordination (Channel 06)</w:t>
      </w:r>
      <w:r w:rsidRPr="00603232">
        <w:rPr>
          <w:szCs w:val="24"/>
        </w:rPr>
        <w:t>,</w:t>
      </w:r>
      <w:r w:rsidRPr="00A92E6B">
        <w:rPr>
          <w:szCs w:val="24"/>
        </w:rPr>
        <w:t xml:space="preserve"> </w:t>
      </w:r>
      <w:r w:rsidRPr="00603232">
        <w:rPr>
          <w:szCs w:val="24"/>
        </w:rPr>
        <w:t>bridge-bridge communication (Channel 13)</w:t>
      </w:r>
      <w:r>
        <w:rPr>
          <w:szCs w:val="24"/>
        </w:rPr>
        <w:t xml:space="preserve">, </w:t>
      </w:r>
      <w:r w:rsidRPr="00603232">
        <w:rPr>
          <w:szCs w:val="24"/>
        </w:rPr>
        <w:t>safety and calling communication (Channel 16) and other safety-related communications</w:t>
      </w:r>
      <w:r>
        <w:rPr>
          <w:szCs w:val="24"/>
        </w:rPr>
        <w:t>.</w:t>
      </w:r>
    </w:p>
    <w:p w14:paraId="4915C987" w14:textId="77777777" w:rsidR="00B7037C" w:rsidRPr="00603232" w:rsidRDefault="00B7037C" w:rsidP="00124FE8">
      <w:pPr>
        <w:pStyle w:val="Heading1"/>
      </w:pPr>
      <w:r>
        <w:t>2</w:t>
      </w:r>
      <w:r>
        <w:tab/>
      </w:r>
      <w:r w:rsidRPr="00603232">
        <w:t>Key technical characteristics</w:t>
      </w:r>
    </w:p>
    <w:p w14:paraId="63E12DF6" w14:textId="77777777" w:rsidR="00B7037C" w:rsidRPr="00603232" w:rsidRDefault="00B7037C" w:rsidP="00124FE8">
      <w:pPr>
        <w:pStyle w:val="Heading2"/>
      </w:pPr>
      <w:r w:rsidRPr="00603232">
        <w:t xml:space="preserve">2.1 </w:t>
      </w:r>
      <w:r>
        <w:tab/>
      </w:r>
      <w:r w:rsidRPr="00603232">
        <w:t>Simplex and duplex operation</w:t>
      </w:r>
    </w:p>
    <w:p w14:paraId="50AD221D" w14:textId="77777777" w:rsidR="00B7037C" w:rsidRPr="00603232" w:rsidRDefault="00B7037C" w:rsidP="00650CD0">
      <w:pPr>
        <w:rPr>
          <w:szCs w:val="24"/>
        </w:rPr>
      </w:pPr>
      <w:r w:rsidRPr="00603232">
        <w:rPr>
          <w:szCs w:val="24"/>
        </w:rPr>
        <w:t xml:space="preserve">The VHF digital voice communication system may operate in either simplex or duplex mode in accordance RR Appendix </w:t>
      </w:r>
      <w:r w:rsidRPr="00951F7B">
        <w:rPr>
          <w:b/>
          <w:bCs/>
          <w:szCs w:val="24"/>
        </w:rPr>
        <w:t>18</w:t>
      </w:r>
      <w:r w:rsidRPr="00603232">
        <w:rPr>
          <w:szCs w:val="24"/>
        </w:rPr>
        <w:t>.</w:t>
      </w:r>
    </w:p>
    <w:p w14:paraId="1D029405" w14:textId="77777777" w:rsidR="00B7037C" w:rsidRPr="00603232" w:rsidRDefault="00B7037C" w:rsidP="00124FE8">
      <w:pPr>
        <w:pStyle w:val="Heading2"/>
      </w:pPr>
      <w:r w:rsidRPr="00603232">
        <w:t xml:space="preserve">2.2 </w:t>
      </w:r>
      <w:r>
        <w:tab/>
      </w:r>
      <w:r w:rsidRPr="00603232">
        <w:t>Channel usage</w:t>
      </w:r>
    </w:p>
    <w:p w14:paraId="06F5435C" w14:textId="231A5A7C" w:rsidR="00B7037C" w:rsidRPr="006E0868" w:rsidRDefault="00B7037C" w:rsidP="00931AE8">
      <w:r>
        <w:t xml:space="preserve">The VHF digital voice communication system will use only those channels that are not designated for safety systems in RR Appendix </w:t>
      </w:r>
      <w:r w:rsidRPr="00951F7B">
        <w:rPr>
          <w:b/>
          <w:bCs/>
        </w:rPr>
        <w:t>18</w:t>
      </w:r>
      <w:r>
        <w:t xml:space="preserve">, such as digital selective calling (DSC), automatic identification system (AIS), application specific message (ASM), VHF data exchange (VDE), voice distress, </w:t>
      </w:r>
      <w:r>
        <w:rPr>
          <w:szCs w:val="24"/>
        </w:rPr>
        <w:t>search and rescue coordination (Channel 06)</w:t>
      </w:r>
      <w:r w:rsidRPr="00603232">
        <w:rPr>
          <w:szCs w:val="24"/>
        </w:rPr>
        <w:t>,</w:t>
      </w:r>
      <w:r w:rsidRPr="00A92E6B">
        <w:rPr>
          <w:szCs w:val="24"/>
        </w:rPr>
        <w:t xml:space="preserve"> </w:t>
      </w:r>
      <w:r>
        <w:t>bridge-bridge communication (</w:t>
      </w:r>
      <w:r w:rsidRPr="006E0868">
        <w:t xml:space="preserve">Channel 13), </w:t>
      </w:r>
      <w:r>
        <w:lastRenderedPageBreak/>
        <w:t xml:space="preserve">safety and calling communication (Channel 16) </w:t>
      </w:r>
      <w:r w:rsidRPr="006E0868">
        <w:t>and other safety-related communications. VHF</w:t>
      </w:r>
      <w:r w:rsidR="00931AE8">
        <w:t> </w:t>
      </w:r>
      <w:r w:rsidRPr="006E0868">
        <w:t xml:space="preserve">digital voice communications for coast stations should not use RR Appendix </w:t>
      </w:r>
      <w:r w:rsidRPr="00951F7B">
        <w:rPr>
          <w:b/>
          <w:bCs/>
        </w:rPr>
        <w:t>18</w:t>
      </w:r>
      <w:r w:rsidRPr="006E0868">
        <w:t xml:space="preserve"> channels </w:t>
      </w:r>
      <w:r w:rsidRPr="006E0868">
        <w:rPr>
          <w:szCs w:val="24"/>
        </w:rPr>
        <w:t>156.025</w:t>
      </w:r>
      <w:r w:rsidR="001836F7">
        <w:rPr>
          <w:szCs w:val="24"/>
        </w:rPr>
        <w:t> </w:t>
      </w:r>
      <w:r w:rsidRPr="006E0868">
        <w:rPr>
          <w:szCs w:val="24"/>
        </w:rPr>
        <w:t xml:space="preserve">MHz </w:t>
      </w:r>
      <w:r>
        <w:rPr>
          <w:szCs w:val="24"/>
        </w:rPr>
        <w:t>to</w:t>
      </w:r>
      <w:r w:rsidRPr="006E0868">
        <w:rPr>
          <w:szCs w:val="24"/>
        </w:rPr>
        <w:t xml:space="preserve"> 157.</w:t>
      </w:r>
      <w:r>
        <w:rPr>
          <w:szCs w:val="24"/>
        </w:rPr>
        <w:t>4</w:t>
      </w:r>
      <w:r w:rsidRPr="006E0868">
        <w:rPr>
          <w:szCs w:val="24"/>
        </w:rPr>
        <w:t>25</w:t>
      </w:r>
      <w:r w:rsidR="001836F7">
        <w:rPr>
          <w:szCs w:val="24"/>
        </w:rPr>
        <w:t> </w:t>
      </w:r>
      <w:r w:rsidRPr="006E0868">
        <w:rPr>
          <w:szCs w:val="24"/>
        </w:rPr>
        <w:t>MHz</w:t>
      </w:r>
      <w:r w:rsidRPr="006E0868">
        <w:t xml:space="preserve"> </w:t>
      </w:r>
      <w:r>
        <w:t xml:space="preserve">and </w:t>
      </w:r>
      <w:r w:rsidRPr="006E0868">
        <w:t>160.625</w:t>
      </w:r>
      <w:r w:rsidR="001836F7">
        <w:t> </w:t>
      </w:r>
      <w:r w:rsidRPr="006E0868">
        <w:t xml:space="preserve">MHz </w:t>
      </w:r>
      <w:r>
        <w:t>to</w:t>
      </w:r>
      <w:r w:rsidRPr="006E0868">
        <w:t xml:space="preserve"> </w:t>
      </w:r>
      <w:r>
        <w:t>162.025</w:t>
      </w:r>
      <w:r w:rsidRPr="006E0868">
        <w:t xml:space="preserve"> MHz if an administration has allocated these frequencies for fixed and/or mobile services. RR Appendix </w:t>
      </w:r>
      <w:r w:rsidRPr="00951F7B">
        <w:rPr>
          <w:b/>
          <w:bCs/>
        </w:rPr>
        <w:t>18</w:t>
      </w:r>
      <w:r w:rsidRPr="006E0868">
        <w:t xml:space="preserve"> may in the future update an existing footnote to elaborate on which channels are not available for VHF digital voice communication.</w:t>
      </w:r>
    </w:p>
    <w:p w14:paraId="0A25D51A" w14:textId="77777777" w:rsidR="00B7037C" w:rsidRPr="00603232" w:rsidRDefault="00B7037C" w:rsidP="00A70D89">
      <w:pPr>
        <w:pStyle w:val="Heading3"/>
      </w:pPr>
      <w:bookmarkStart w:id="24" w:name="_Toc84926814"/>
      <w:r w:rsidRPr="006E0868">
        <w:t>2.2.2</w:t>
      </w:r>
      <w:r w:rsidRPr="006E0868">
        <w:tab/>
        <w:t>Performance standards</w:t>
      </w:r>
    </w:p>
    <w:p w14:paraId="686CEE28" w14:textId="77777777" w:rsidR="00B7037C" w:rsidRPr="00171456" w:rsidRDefault="00B7037C"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w:t>
      </w:r>
      <w:r>
        <w:rPr>
          <w:rFonts w:eastAsia="Calibri"/>
          <w:szCs w:val="24"/>
          <w14:ligatures w14:val="standardContextual"/>
        </w:rPr>
        <w:t>s</w:t>
      </w:r>
      <w:r w:rsidRPr="00171456">
        <w:rPr>
          <w:rFonts w:eastAsia="Calibri"/>
          <w:szCs w:val="24"/>
          <w14:ligatures w14:val="standardContextual"/>
        </w:rPr>
        <w:t xml:space="preserve"> for VHF shipborne radio installations are </w:t>
      </w:r>
      <w:r>
        <w:rPr>
          <w:rFonts w:eastAsia="Calibri"/>
          <w:szCs w:val="24"/>
          <w14:ligatures w14:val="standardContextual"/>
        </w:rPr>
        <w:t xml:space="preserve">contained in </w:t>
      </w:r>
      <w:r w:rsidRPr="00171456">
        <w:rPr>
          <w:rFonts w:eastAsia="Calibri"/>
          <w:szCs w:val="24"/>
          <w14:ligatures w14:val="standardContextual"/>
        </w:rPr>
        <w:t>IMO Resolution MSC.511(105)</w:t>
      </w:r>
      <w:r>
        <w:rPr>
          <w:rFonts w:eastAsia="Calibri"/>
          <w:szCs w:val="24"/>
          <w14:ligatures w14:val="standardContextual"/>
        </w:rPr>
        <w:t xml:space="preserve"> and in Recommendation ITU-R M.493</w:t>
      </w:r>
      <w:r w:rsidRPr="00171456">
        <w:rPr>
          <w:rFonts w:eastAsia="Calibri"/>
          <w:szCs w:val="24"/>
          <w14:ligatures w14:val="standardContextual"/>
        </w:rPr>
        <w:t>.</w:t>
      </w:r>
    </w:p>
    <w:p w14:paraId="35F958B6" w14:textId="77777777" w:rsidR="00B7037C" w:rsidRPr="00171456" w:rsidRDefault="00B7037C"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39CD1256" w14:textId="77777777" w:rsidR="00B7037C" w:rsidRPr="00171456" w:rsidRDefault="00B7037C" w:rsidP="00390F08">
      <w:pPr>
        <w:pStyle w:val="Heading2"/>
      </w:pPr>
      <w:bookmarkStart w:id="25" w:name="_Toc148939005"/>
      <w:r>
        <w:t>2.2.3</w:t>
      </w:r>
      <w:r w:rsidRPr="00171456">
        <w:tab/>
      </w:r>
      <w:r>
        <w:t>Channel access and channel numbering</w:t>
      </w:r>
      <w:bookmarkEnd w:id="25"/>
      <w:r w:rsidRPr="00171456">
        <w:t xml:space="preserve"> </w:t>
      </w:r>
    </w:p>
    <w:p w14:paraId="0B454D61" w14:textId="77777777" w:rsidR="00B7037C" w:rsidRPr="00171456" w:rsidRDefault="00B7037C" w:rsidP="00390F08">
      <w:r w:rsidRPr="00171456">
        <w:t>1</w:t>
      </w:r>
      <w:r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Pr="00171456">
        <w:t>.</w:t>
      </w:r>
    </w:p>
    <w:p w14:paraId="7CB6376F" w14:textId="6D358839" w:rsidR="00B7037C" w:rsidRPr="00171456" w:rsidRDefault="00B7037C" w:rsidP="00390F08">
      <w:r w:rsidRPr="00171456">
        <w:t>2</w:t>
      </w:r>
      <w:r w:rsidRPr="00171456">
        <w:tab/>
        <w:t>The channel centre frequency retains its channel number in the VHF maritime frequency band, and it is used exclusively for 25 kHz voice communications. Digital voice communications should not be used when the 25 kHz channel is being utilized for normal 25</w:t>
      </w:r>
      <w:r w:rsidR="000E1532">
        <w:t> </w:t>
      </w:r>
      <w:r w:rsidRPr="00171456">
        <w:t>kHz voice communications.</w:t>
      </w:r>
    </w:p>
    <w:p w14:paraId="75799C2D" w14:textId="77777777" w:rsidR="00B7037C" w:rsidRPr="00171456" w:rsidRDefault="00B7037C" w:rsidP="00390F08">
      <w:pPr>
        <w:pStyle w:val="TableNo"/>
      </w:pPr>
      <w:r w:rsidRPr="00171456">
        <w:t xml:space="preserve">Table </w:t>
      </w:r>
      <w:r>
        <w:t>1</w:t>
      </w:r>
    </w:p>
    <w:p w14:paraId="5569581E" w14:textId="77777777" w:rsidR="00B7037C" w:rsidRPr="00171456" w:rsidRDefault="00B7037C"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9"/>
        <w:gridCol w:w="854"/>
        <w:gridCol w:w="854"/>
        <w:gridCol w:w="840"/>
        <w:gridCol w:w="882"/>
        <w:gridCol w:w="1693"/>
        <w:gridCol w:w="1470"/>
        <w:gridCol w:w="2257"/>
      </w:tblGrid>
      <w:tr w:rsidR="00B7037C" w:rsidRPr="00171456" w14:paraId="0765C8EE" w14:textId="77777777" w:rsidTr="00AD0FC9">
        <w:tc>
          <w:tcPr>
            <w:tcW w:w="4209" w:type="dxa"/>
            <w:gridSpan w:val="5"/>
          </w:tcPr>
          <w:p w14:paraId="456654C9" w14:textId="77777777" w:rsidR="00B7037C" w:rsidRPr="00171456" w:rsidRDefault="00B7037C" w:rsidP="00AD0FC9">
            <w:pPr>
              <w:pStyle w:val="Tablehead"/>
            </w:pPr>
            <w:r w:rsidRPr="00171456">
              <w:t>Channel No.</w:t>
            </w:r>
            <w:r w:rsidRPr="00171456">
              <w:br/>
              <w:t>(6.25 kHz spacing between subchannels)</w:t>
            </w:r>
          </w:p>
        </w:tc>
        <w:tc>
          <w:tcPr>
            <w:tcW w:w="1693" w:type="dxa"/>
          </w:tcPr>
          <w:p w14:paraId="01CF6D5A" w14:textId="77777777" w:rsidR="00B7037C" w:rsidRPr="00171456" w:rsidRDefault="00B7037C" w:rsidP="00AD0FC9">
            <w:pPr>
              <w:pStyle w:val="Tablehead"/>
            </w:pPr>
            <w:r w:rsidRPr="00171456">
              <w:t>Ship</w:t>
            </w:r>
          </w:p>
        </w:tc>
        <w:tc>
          <w:tcPr>
            <w:tcW w:w="1470" w:type="dxa"/>
          </w:tcPr>
          <w:p w14:paraId="0DA2D05E" w14:textId="77777777" w:rsidR="00B7037C" w:rsidRPr="00171456" w:rsidRDefault="00B7037C" w:rsidP="00AD0FC9">
            <w:pPr>
              <w:pStyle w:val="Tablehead"/>
            </w:pPr>
            <w:r w:rsidRPr="00171456">
              <w:t xml:space="preserve">Ship </w:t>
            </w:r>
            <w:r>
              <w:t>and</w:t>
            </w:r>
            <w:r w:rsidRPr="00171456">
              <w:t xml:space="preserve"> coast</w:t>
            </w:r>
          </w:p>
        </w:tc>
        <w:tc>
          <w:tcPr>
            <w:tcW w:w="2257" w:type="dxa"/>
          </w:tcPr>
          <w:p w14:paraId="3A20623E" w14:textId="77777777" w:rsidR="00B7037C" w:rsidRPr="00171456" w:rsidRDefault="00B7037C" w:rsidP="00AD0FC9">
            <w:pPr>
              <w:pStyle w:val="Tablehead"/>
            </w:pPr>
            <w:r w:rsidRPr="00171456">
              <w:t>Coast</w:t>
            </w:r>
          </w:p>
        </w:tc>
      </w:tr>
      <w:tr w:rsidR="00B7037C" w:rsidRPr="00171456" w14:paraId="1FEE6F53" w14:textId="77777777" w:rsidTr="00AD0FC9">
        <w:tc>
          <w:tcPr>
            <w:tcW w:w="779" w:type="dxa"/>
          </w:tcPr>
          <w:p w14:paraId="66DA1538" w14:textId="77777777" w:rsidR="00B7037C" w:rsidRPr="00171456" w:rsidRDefault="00B7037C" w:rsidP="00AD0FC9">
            <w:pPr>
              <w:pStyle w:val="Tabletext"/>
              <w:jc w:val="center"/>
            </w:pPr>
          </w:p>
        </w:tc>
        <w:tc>
          <w:tcPr>
            <w:tcW w:w="854" w:type="dxa"/>
          </w:tcPr>
          <w:p w14:paraId="576CFF7A" w14:textId="77777777" w:rsidR="00B7037C" w:rsidRPr="00171456" w:rsidRDefault="00B7037C" w:rsidP="00AD0FC9">
            <w:pPr>
              <w:pStyle w:val="Tabletext"/>
              <w:jc w:val="center"/>
            </w:pPr>
          </w:p>
        </w:tc>
        <w:tc>
          <w:tcPr>
            <w:tcW w:w="854" w:type="dxa"/>
          </w:tcPr>
          <w:p w14:paraId="0B91C803" w14:textId="77777777" w:rsidR="00B7037C" w:rsidRPr="00171456" w:rsidRDefault="00B7037C" w:rsidP="00AD0FC9">
            <w:pPr>
              <w:pStyle w:val="Tabletext"/>
              <w:jc w:val="center"/>
            </w:pPr>
            <w:r w:rsidRPr="00171456">
              <w:t>801</w:t>
            </w:r>
          </w:p>
        </w:tc>
        <w:tc>
          <w:tcPr>
            <w:tcW w:w="840" w:type="dxa"/>
          </w:tcPr>
          <w:p w14:paraId="72B2C2A6" w14:textId="77777777" w:rsidR="00B7037C" w:rsidRPr="00171456" w:rsidRDefault="00B7037C" w:rsidP="00AD0FC9">
            <w:pPr>
              <w:pStyle w:val="Tabletext"/>
              <w:jc w:val="center"/>
            </w:pPr>
          </w:p>
        </w:tc>
        <w:tc>
          <w:tcPr>
            <w:tcW w:w="882" w:type="dxa"/>
          </w:tcPr>
          <w:p w14:paraId="4EE256E9" w14:textId="77777777" w:rsidR="00B7037C" w:rsidRPr="00171456" w:rsidRDefault="00B7037C" w:rsidP="00AD0FC9">
            <w:pPr>
              <w:pStyle w:val="Tabletext"/>
              <w:jc w:val="center"/>
            </w:pPr>
          </w:p>
        </w:tc>
        <w:tc>
          <w:tcPr>
            <w:tcW w:w="1693" w:type="dxa"/>
          </w:tcPr>
          <w:p w14:paraId="5C2D052E" w14:textId="77777777" w:rsidR="00B7037C" w:rsidRPr="00171456" w:rsidRDefault="00B7037C" w:rsidP="00951F7B">
            <w:pPr>
              <w:pStyle w:val="Tabletext"/>
              <w:jc w:val="center"/>
            </w:pPr>
            <w:r w:rsidRPr="00171456">
              <w:t>156.059375</w:t>
            </w:r>
          </w:p>
        </w:tc>
        <w:tc>
          <w:tcPr>
            <w:tcW w:w="1470" w:type="dxa"/>
          </w:tcPr>
          <w:p w14:paraId="462C9C10" w14:textId="77777777" w:rsidR="00B7037C" w:rsidRPr="00171456" w:rsidRDefault="00B7037C" w:rsidP="00951F7B">
            <w:pPr>
              <w:pStyle w:val="Tabletext"/>
              <w:jc w:val="center"/>
            </w:pPr>
          </w:p>
        </w:tc>
        <w:tc>
          <w:tcPr>
            <w:tcW w:w="2257" w:type="dxa"/>
          </w:tcPr>
          <w:p w14:paraId="386BF04C" w14:textId="77777777" w:rsidR="00B7037C" w:rsidRPr="00171456" w:rsidRDefault="00B7037C" w:rsidP="00951F7B">
            <w:pPr>
              <w:pStyle w:val="Tabletext"/>
              <w:jc w:val="center"/>
            </w:pPr>
            <w:r w:rsidRPr="00171456">
              <w:t>160.659375</w:t>
            </w:r>
          </w:p>
        </w:tc>
      </w:tr>
      <w:tr w:rsidR="00B7037C" w:rsidRPr="00171456" w14:paraId="3F7A55EB" w14:textId="77777777" w:rsidTr="00AD0FC9">
        <w:tc>
          <w:tcPr>
            <w:tcW w:w="779" w:type="dxa"/>
          </w:tcPr>
          <w:p w14:paraId="19318338" w14:textId="77777777" w:rsidR="00B7037C" w:rsidRPr="00171456" w:rsidRDefault="00B7037C" w:rsidP="00AD0FC9">
            <w:pPr>
              <w:jc w:val="center"/>
            </w:pPr>
          </w:p>
        </w:tc>
        <w:tc>
          <w:tcPr>
            <w:tcW w:w="854" w:type="dxa"/>
          </w:tcPr>
          <w:p w14:paraId="1B83BA70" w14:textId="77777777" w:rsidR="00B7037C" w:rsidRPr="00171456" w:rsidRDefault="00B7037C" w:rsidP="00AD0FC9">
            <w:pPr>
              <w:pStyle w:val="Tabletext"/>
              <w:jc w:val="center"/>
            </w:pPr>
            <w:r w:rsidRPr="00171456">
              <w:t>701</w:t>
            </w:r>
          </w:p>
        </w:tc>
        <w:tc>
          <w:tcPr>
            <w:tcW w:w="854" w:type="dxa"/>
          </w:tcPr>
          <w:p w14:paraId="27940BEB" w14:textId="77777777" w:rsidR="00B7037C" w:rsidRPr="00171456" w:rsidRDefault="00B7037C" w:rsidP="00AD0FC9">
            <w:pPr>
              <w:pStyle w:val="Tabletext"/>
              <w:jc w:val="center"/>
            </w:pPr>
          </w:p>
        </w:tc>
        <w:tc>
          <w:tcPr>
            <w:tcW w:w="840" w:type="dxa"/>
          </w:tcPr>
          <w:p w14:paraId="7599F6CE" w14:textId="77777777" w:rsidR="00B7037C" w:rsidRPr="00171456" w:rsidRDefault="00B7037C" w:rsidP="00AD0FC9">
            <w:pPr>
              <w:pStyle w:val="Tabletext"/>
              <w:jc w:val="center"/>
            </w:pPr>
          </w:p>
        </w:tc>
        <w:tc>
          <w:tcPr>
            <w:tcW w:w="882" w:type="dxa"/>
          </w:tcPr>
          <w:p w14:paraId="2E9E4522" w14:textId="77777777" w:rsidR="00B7037C" w:rsidRPr="00171456" w:rsidRDefault="00B7037C" w:rsidP="00AD0FC9">
            <w:pPr>
              <w:pStyle w:val="Tabletext"/>
              <w:jc w:val="center"/>
            </w:pPr>
          </w:p>
        </w:tc>
        <w:tc>
          <w:tcPr>
            <w:tcW w:w="1693" w:type="dxa"/>
          </w:tcPr>
          <w:p w14:paraId="08CEEC6B" w14:textId="77777777" w:rsidR="00B7037C" w:rsidRPr="00171456" w:rsidRDefault="00B7037C" w:rsidP="00951F7B">
            <w:pPr>
              <w:pStyle w:val="Tabletext"/>
              <w:jc w:val="center"/>
            </w:pPr>
            <w:r w:rsidRPr="00171456">
              <w:t>156.053125</w:t>
            </w:r>
          </w:p>
        </w:tc>
        <w:tc>
          <w:tcPr>
            <w:tcW w:w="1470" w:type="dxa"/>
          </w:tcPr>
          <w:p w14:paraId="055067CB" w14:textId="77777777" w:rsidR="00B7037C" w:rsidRPr="00171456" w:rsidRDefault="00B7037C" w:rsidP="00951F7B">
            <w:pPr>
              <w:pStyle w:val="Tabletext"/>
              <w:jc w:val="center"/>
            </w:pPr>
          </w:p>
        </w:tc>
        <w:tc>
          <w:tcPr>
            <w:tcW w:w="2257" w:type="dxa"/>
          </w:tcPr>
          <w:p w14:paraId="78AA7C95" w14:textId="77777777" w:rsidR="00B7037C" w:rsidRPr="00171456" w:rsidRDefault="00B7037C" w:rsidP="00951F7B">
            <w:pPr>
              <w:pStyle w:val="Tabletext"/>
              <w:jc w:val="center"/>
            </w:pPr>
            <w:r w:rsidRPr="00171456">
              <w:t>160.653125</w:t>
            </w:r>
          </w:p>
        </w:tc>
      </w:tr>
      <w:tr w:rsidR="00B7037C" w:rsidRPr="00171456" w14:paraId="2E20D019" w14:textId="77777777" w:rsidTr="00AD0FC9">
        <w:tc>
          <w:tcPr>
            <w:tcW w:w="779" w:type="dxa"/>
          </w:tcPr>
          <w:p w14:paraId="533EE087" w14:textId="77777777" w:rsidR="00B7037C" w:rsidRPr="00171456" w:rsidRDefault="00B7037C" w:rsidP="00AD0FC9">
            <w:pPr>
              <w:pStyle w:val="Tabletext"/>
              <w:jc w:val="center"/>
            </w:pPr>
            <w:r w:rsidRPr="00171456">
              <w:t>01</w:t>
            </w:r>
          </w:p>
        </w:tc>
        <w:tc>
          <w:tcPr>
            <w:tcW w:w="854" w:type="dxa"/>
          </w:tcPr>
          <w:p w14:paraId="2E3871D0" w14:textId="77777777" w:rsidR="00B7037C" w:rsidRPr="00171456" w:rsidRDefault="00B7037C" w:rsidP="00AD0FC9">
            <w:pPr>
              <w:pStyle w:val="Tabletext"/>
              <w:jc w:val="center"/>
            </w:pPr>
          </w:p>
        </w:tc>
        <w:tc>
          <w:tcPr>
            <w:tcW w:w="854" w:type="dxa"/>
          </w:tcPr>
          <w:p w14:paraId="4672F913" w14:textId="77777777" w:rsidR="00B7037C" w:rsidRPr="00171456" w:rsidRDefault="00B7037C" w:rsidP="00AD0FC9">
            <w:pPr>
              <w:pStyle w:val="Tabletext"/>
              <w:jc w:val="center"/>
            </w:pPr>
          </w:p>
        </w:tc>
        <w:tc>
          <w:tcPr>
            <w:tcW w:w="840" w:type="dxa"/>
          </w:tcPr>
          <w:p w14:paraId="43CA36CD" w14:textId="77777777" w:rsidR="00B7037C" w:rsidRPr="00171456" w:rsidRDefault="00B7037C" w:rsidP="00AD0FC9">
            <w:pPr>
              <w:pStyle w:val="Tabletext"/>
              <w:jc w:val="center"/>
            </w:pPr>
          </w:p>
        </w:tc>
        <w:tc>
          <w:tcPr>
            <w:tcW w:w="882" w:type="dxa"/>
          </w:tcPr>
          <w:p w14:paraId="3FA53BB3" w14:textId="77777777" w:rsidR="00B7037C" w:rsidRPr="00171456" w:rsidRDefault="00B7037C" w:rsidP="00AD0FC9">
            <w:pPr>
              <w:pStyle w:val="Tabletext"/>
              <w:jc w:val="center"/>
            </w:pPr>
          </w:p>
        </w:tc>
        <w:tc>
          <w:tcPr>
            <w:tcW w:w="1693" w:type="dxa"/>
          </w:tcPr>
          <w:p w14:paraId="40F02B14" w14:textId="77777777" w:rsidR="00B7037C" w:rsidRPr="00171456" w:rsidRDefault="00B7037C" w:rsidP="00951F7B">
            <w:pPr>
              <w:pStyle w:val="Tabletext"/>
              <w:jc w:val="center"/>
            </w:pPr>
            <w:r w:rsidRPr="00171456">
              <w:t>156.050</w:t>
            </w:r>
          </w:p>
        </w:tc>
        <w:tc>
          <w:tcPr>
            <w:tcW w:w="1470" w:type="dxa"/>
          </w:tcPr>
          <w:p w14:paraId="58B16B11" w14:textId="77777777" w:rsidR="00B7037C" w:rsidRPr="00171456" w:rsidRDefault="00B7037C" w:rsidP="00951F7B">
            <w:pPr>
              <w:pStyle w:val="Tabletext"/>
              <w:jc w:val="center"/>
            </w:pPr>
          </w:p>
        </w:tc>
        <w:tc>
          <w:tcPr>
            <w:tcW w:w="2257" w:type="dxa"/>
          </w:tcPr>
          <w:p w14:paraId="29654BFC" w14:textId="77777777" w:rsidR="00B7037C" w:rsidRPr="00171456" w:rsidRDefault="00B7037C" w:rsidP="00951F7B">
            <w:pPr>
              <w:pStyle w:val="Tabletext"/>
              <w:jc w:val="center"/>
            </w:pPr>
            <w:r w:rsidRPr="00171456">
              <w:t>160.650</w:t>
            </w:r>
          </w:p>
        </w:tc>
      </w:tr>
      <w:tr w:rsidR="00B7037C" w:rsidRPr="00171456" w14:paraId="0BB6BB0D" w14:textId="77777777" w:rsidTr="00AD0FC9">
        <w:tc>
          <w:tcPr>
            <w:tcW w:w="779" w:type="dxa"/>
          </w:tcPr>
          <w:p w14:paraId="3BDC28D9" w14:textId="77777777" w:rsidR="00B7037C" w:rsidRPr="00171456" w:rsidRDefault="00B7037C" w:rsidP="00AD0FC9">
            <w:pPr>
              <w:jc w:val="center"/>
            </w:pPr>
          </w:p>
        </w:tc>
        <w:tc>
          <w:tcPr>
            <w:tcW w:w="854" w:type="dxa"/>
          </w:tcPr>
          <w:p w14:paraId="0817D78A" w14:textId="77777777" w:rsidR="00B7037C" w:rsidRPr="00171456" w:rsidRDefault="00B7037C" w:rsidP="00AD0FC9">
            <w:pPr>
              <w:pStyle w:val="Tabletext"/>
              <w:jc w:val="center"/>
            </w:pPr>
            <w:r w:rsidRPr="00171456">
              <w:t>601</w:t>
            </w:r>
          </w:p>
        </w:tc>
        <w:tc>
          <w:tcPr>
            <w:tcW w:w="854" w:type="dxa"/>
          </w:tcPr>
          <w:p w14:paraId="15B48048" w14:textId="77777777" w:rsidR="00B7037C" w:rsidRPr="00171456" w:rsidRDefault="00B7037C" w:rsidP="00AD0FC9">
            <w:pPr>
              <w:pStyle w:val="Tabletext"/>
              <w:jc w:val="center"/>
            </w:pPr>
          </w:p>
        </w:tc>
        <w:tc>
          <w:tcPr>
            <w:tcW w:w="840" w:type="dxa"/>
          </w:tcPr>
          <w:p w14:paraId="48AA1802" w14:textId="77777777" w:rsidR="00B7037C" w:rsidRPr="00171456" w:rsidRDefault="00B7037C" w:rsidP="00AD0FC9">
            <w:pPr>
              <w:pStyle w:val="Tabletext"/>
              <w:jc w:val="center"/>
            </w:pPr>
          </w:p>
        </w:tc>
        <w:tc>
          <w:tcPr>
            <w:tcW w:w="882" w:type="dxa"/>
          </w:tcPr>
          <w:p w14:paraId="4067D400" w14:textId="77777777" w:rsidR="00B7037C" w:rsidRPr="00171456" w:rsidRDefault="00B7037C" w:rsidP="00AD0FC9">
            <w:pPr>
              <w:pStyle w:val="Tabletext"/>
              <w:jc w:val="center"/>
            </w:pPr>
          </w:p>
        </w:tc>
        <w:tc>
          <w:tcPr>
            <w:tcW w:w="1693" w:type="dxa"/>
          </w:tcPr>
          <w:p w14:paraId="6A3CE495" w14:textId="77777777" w:rsidR="00B7037C" w:rsidRPr="00171456" w:rsidRDefault="00B7037C" w:rsidP="00951F7B">
            <w:pPr>
              <w:pStyle w:val="Tabletext"/>
              <w:jc w:val="center"/>
            </w:pPr>
            <w:r w:rsidRPr="00171456">
              <w:t>156.046875</w:t>
            </w:r>
          </w:p>
        </w:tc>
        <w:tc>
          <w:tcPr>
            <w:tcW w:w="1470" w:type="dxa"/>
          </w:tcPr>
          <w:p w14:paraId="3D1A0723" w14:textId="77777777" w:rsidR="00B7037C" w:rsidRPr="00171456" w:rsidRDefault="00B7037C" w:rsidP="00951F7B">
            <w:pPr>
              <w:pStyle w:val="Tabletext"/>
              <w:jc w:val="center"/>
            </w:pPr>
          </w:p>
        </w:tc>
        <w:tc>
          <w:tcPr>
            <w:tcW w:w="2257" w:type="dxa"/>
          </w:tcPr>
          <w:p w14:paraId="2A90AFD8" w14:textId="77777777" w:rsidR="00B7037C" w:rsidRPr="00171456" w:rsidRDefault="00B7037C" w:rsidP="00951F7B">
            <w:pPr>
              <w:pStyle w:val="Tabletext"/>
              <w:jc w:val="center"/>
            </w:pPr>
            <w:r w:rsidRPr="00171456">
              <w:t>160.646875</w:t>
            </w:r>
          </w:p>
        </w:tc>
      </w:tr>
      <w:tr w:rsidR="00B7037C" w:rsidRPr="00171456" w14:paraId="586B2F16" w14:textId="77777777" w:rsidTr="00AD0FC9">
        <w:tc>
          <w:tcPr>
            <w:tcW w:w="779" w:type="dxa"/>
          </w:tcPr>
          <w:p w14:paraId="7C32A36E" w14:textId="77777777" w:rsidR="00B7037C" w:rsidRPr="00171456" w:rsidRDefault="00B7037C" w:rsidP="00AD0FC9">
            <w:pPr>
              <w:jc w:val="center"/>
            </w:pPr>
          </w:p>
        </w:tc>
        <w:tc>
          <w:tcPr>
            <w:tcW w:w="854" w:type="dxa"/>
          </w:tcPr>
          <w:p w14:paraId="3DB4BEA1" w14:textId="77777777" w:rsidR="00B7037C" w:rsidRPr="00171456" w:rsidRDefault="00B7037C" w:rsidP="00AD0FC9">
            <w:pPr>
              <w:pStyle w:val="Tabletext"/>
              <w:jc w:val="center"/>
            </w:pPr>
          </w:p>
        </w:tc>
        <w:tc>
          <w:tcPr>
            <w:tcW w:w="854" w:type="dxa"/>
          </w:tcPr>
          <w:p w14:paraId="5A01F024" w14:textId="77777777" w:rsidR="00B7037C" w:rsidRPr="00171456" w:rsidRDefault="00B7037C" w:rsidP="00AD0FC9">
            <w:pPr>
              <w:pStyle w:val="Tabletext"/>
              <w:jc w:val="center"/>
            </w:pPr>
            <w:r w:rsidRPr="00171456">
              <w:t>501</w:t>
            </w:r>
          </w:p>
        </w:tc>
        <w:tc>
          <w:tcPr>
            <w:tcW w:w="840" w:type="dxa"/>
          </w:tcPr>
          <w:p w14:paraId="17668420" w14:textId="77777777" w:rsidR="00B7037C" w:rsidRPr="00171456" w:rsidRDefault="00B7037C" w:rsidP="00AD0FC9">
            <w:pPr>
              <w:pStyle w:val="Tabletext"/>
              <w:jc w:val="center"/>
            </w:pPr>
          </w:p>
        </w:tc>
        <w:tc>
          <w:tcPr>
            <w:tcW w:w="882" w:type="dxa"/>
          </w:tcPr>
          <w:p w14:paraId="52E77A71" w14:textId="77777777" w:rsidR="00B7037C" w:rsidRPr="00171456" w:rsidRDefault="00B7037C" w:rsidP="00AD0FC9">
            <w:pPr>
              <w:pStyle w:val="Tabletext"/>
              <w:jc w:val="center"/>
            </w:pPr>
          </w:p>
        </w:tc>
        <w:tc>
          <w:tcPr>
            <w:tcW w:w="1693" w:type="dxa"/>
          </w:tcPr>
          <w:p w14:paraId="15513172" w14:textId="77777777" w:rsidR="00B7037C" w:rsidRPr="00171456" w:rsidRDefault="00B7037C" w:rsidP="00951F7B">
            <w:pPr>
              <w:pStyle w:val="Tabletext"/>
              <w:jc w:val="center"/>
            </w:pPr>
            <w:r w:rsidRPr="00171456">
              <w:t>156.040625</w:t>
            </w:r>
          </w:p>
        </w:tc>
        <w:tc>
          <w:tcPr>
            <w:tcW w:w="1470" w:type="dxa"/>
          </w:tcPr>
          <w:p w14:paraId="66E2A792" w14:textId="77777777" w:rsidR="00B7037C" w:rsidRPr="00171456" w:rsidRDefault="00B7037C" w:rsidP="00951F7B">
            <w:pPr>
              <w:pStyle w:val="Tabletext"/>
              <w:jc w:val="center"/>
            </w:pPr>
          </w:p>
        </w:tc>
        <w:tc>
          <w:tcPr>
            <w:tcW w:w="2257" w:type="dxa"/>
          </w:tcPr>
          <w:p w14:paraId="20437EFB" w14:textId="77777777" w:rsidR="00B7037C" w:rsidRPr="00171456" w:rsidRDefault="00B7037C" w:rsidP="00951F7B">
            <w:pPr>
              <w:pStyle w:val="Tabletext"/>
              <w:jc w:val="center"/>
            </w:pPr>
            <w:r w:rsidRPr="00171456">
              <w:t>160.640625</w:t>
            </w:r>
          </w:p>
        </w:tc>
      </w:tr>
    </w:tbl>
    <w:p w14:paraId="7465F4EB" w14:textId="77777777" w:rsidR="00B7037C" w:rsidRPr="00D23A3E" w:rsidRDefault="00B7037C" w:rsidP="00124FE8">
      <w:pPr>
        <w:pStyle w:val="Heading1"/>
      </w:pPr>
      <w:bookmarkStart w:id="26" w:name="_Toc380056507"/>
      <w:bookmarkStart w:id="27" w:name="_Toc380059757"/>
      <w:bookmarkStart w:id="28" w:name="_Toc380059795"/>
      <w:bookmarkStart w:id="29" w:name="_Toc396153645"/>
      <w:bookmarkStart w:id="30" w:name="_Toc396383873"/>
      <w:bookmarkStart w:id="31" w:name="_Toc396917306"/>
      <w:bookmarkStart w:id="32" w:name="_Toc396917417"/>
      <w:bookmarkStart w:id="33" w:name="_Toc396917637"/>
      <w:bookmarkStart w:id="34" w:name="_Toc396917652"/>
      <w:bookmarkStart w:id="35" w:name="_Toc396917757"/>
      <w:bookmarkEnd w:id="24"/>
      <w:r>
        <w:t>3</w:t>
      </w:r>
      <w:r>
        <w:tab/>
      </w:r>
      <w:r w:rsidRPr="00D23A3E">
        <w:t>Technical characteristics of marine VHF radios</w:t>
      </w:r>
    </w:p>
    <w:p w14:paraId="0671D702" w14:textId="77777777" w:rsidR="00B7037C" w:rsidRDefault="00B7037C" w:rsidP="00951F7B">
      <w:pPr>
        <w:pStyle w:val="Reftext"/>
        <w:ind w:left="0" w:firstLine="0"/>
      </w:pPr>
      <w:r>
        <w:t>Marine VHF radios with DSC (DSC, digital selective calling, is used for distress calling and general automated calling purposes, and it is required by most administrations) capability are divided into three main classes:</w:t>
      </w:r>
    </w:p>
    <w:p w14:paraId="5852101D" w14:textId="77777777" w:rsidR="00B7037C" w:rsidRDefault="00B7037C" w:rsidP="00124FE8">
      <w:pPr>
        <w:pStyle w:val="enumlev1"/>
      </w:pPr>
      <w:r>
        <w:t>‒</w:t>
      </w:r>
      <w:r>
        <w:tab/>
        <w:t>Class A, mandatory carriage for ships under SOLAS Chapter IV (i.e. GMDSS)</w:t>
      </w:r>
    </w:p>
    <w:p w14:paraId="5F40FEB3" w14:textId="77777777" w:rsidR="00B7037C" w:rsidRDefault="00B7037C" w:rsidP="00124FE8">
      <w:pPr>
        <w:pStyle w:val="enumlev1"/>
      </w:pPr>
      <w:r>
        <w:t>‒</w:t>
      </w:r>
      <w:r>
        <w:tab/>
        <w:t>Class D, voluntary carriage by non-SOLAS ships.</w:t>
      </w:r>
    </w:p>
    <w:p w14:paraId="5B7814E2" w14:textId="77777777" w:rsidR="00B7037C" w:rsidRDefault="00B7037C" w:rsidP="00124FE8">
      <w:pPr>
        <w:pStyle w:val="enumlev1"/>
      </w:pPr>
      <w:r>
        <w:t>‒</w:t>
      </w:r>
      <w:r>
        <w:tab/>
        <w:t>Class H, handheld radios for non-SOLAS voluntary carriage.</w:t>
      </w:r>
    </w:p>
    <w:p w14:paraId="28C6059C" w14:textId="77777777" w:rsidR="00B7037C" w:rsidRDefault="00B7037C" w:rsidP="00124FE8">
      <w:r>
        <w:t>Some of these have integral Global Navigation Satellite System (GNSS)NSS, and some also have texting capability (RTCM SC123 standard).</w:t>
      </w:r>
    </w:p>
    <w:p w14:paraId="4FD1ED8A" w14:textId="77777777" w:rsidR="00B7037C" w:rsidRDefault="00B7037C" w:rsidP="00124FE8">
      <w:r>
        <w:t>Digital voice-capable radios would need to meet the current requirements of their respective classes.</w:t>
      </w:r>
    </w:p>
    <w:p w14:paraId="4392A5FE" w14:textId="77777777" w:rsidR="00B7037C" w:rsidRPr="00D23A3E" w:rsidRDefault="00B7037C" w:rsidP="00124FE8">
      <w:pPr>
        <w:pStyle w:val="Heading1"/>
      </w:pPr>
      <w:r>
        <w:lastRenderedPageBreak/>
        <w:t>4</w:t>
      </w:r>
      <w:r>
        <w:tab/>
      </w:r>
      <w:r w:rsidRPr="00D23A3E">
        <w:t>Technical characteristics of the VHF maritime band, RR Appendix 18</w:t>
      </w:r>
    </w:p>
    <w:p w14:paraId="6BF6D976" w14:textId="2931FF37" w:rsidR="00B7037C" w:rsidRDefault="00B7037C" w:rsidP="00124FE8">
      <w:r>
        <w:t>The VHF maritime band covers the frequency ranges 156.025 to 157.425 MHz and 160.625 to 162.025 MHz with a gap in the middle frequency range between 157.425 and 160.625</w:t>
      </w:r>
      <w:r w:rsidR="000E1532">
        <w:t> </w:t>
      </w:r>
      <w:r>
        <w:t>MHz, and it is channelized in 25 kHz channels with channel numbers in two digits and four digits in accordance with Recommendation ITU-R M.</w:t>
      </w:r>
      <w:r w:rsidR="000E1532" w:rsidRPr="000E1532">
        <w:t xml:space="preserve"> </w:t>
      </w:r>
      <w:r w:rsidR="000E1532">
        <w:t>1084-5</w:t>
      </w:r>
      <w:r>
        <w:t>.</w:t>
      </w:r>
    </w:p>
    <w:p w14:paraId="78017C0D" w14:textId="77777777" w:rsidR="00B7037C" w:rsidRDefault="00B7037C" w:rsidP="00124FE8">
      <w:r>
        <w:t xml:space="preserve">RR Appendix </w:t>
      </w:r>
      <w:r w:rsidRPr="00951F7B">
        <w:rPr>
          <w:b/>
          <w:bCs/>
        </w:rPr>
        <w:t>18</w:t>
      </w:r>
      <w:r>
        <w:t xml:space="preserve"> contains simplex and duplex channels, and some of the duplex channels may be used in simplex mode, designated by four-digit channel numbers.</w:t>
      </w:r>
    </w:p>
    <w:p w14:paraId="6C00E60C" w14:textId="77777777" w:rsidR="00B7037C" w:rsidRDefault="00B7037C" w:rsidP="00124FE8">
      <w:r>
        <w:t xml:space="preserve">Footnotes are used in RR Appendix </w:t>
      </w:r>
      <w:r w:rsidRPr="00951F7B">
        <w:rPr>
          <w:b/>
          <w:bCs/>
        </w:rPr>
        <w:t>18</w:t>
      </w:r>
      <w:r>
        <w:t xml:space="preserve"> to designate how the channels are used, for example:</w:t>
      </w:r>
    </w:p>
    <w:p w14:paraId="798646C7" w14:textId="77777777" w:rsidR="00B7037C" w:rsidRDefault="00B7037C" w:rsidP="00124FE8">
      <w:pPr>
        <w:pStyle w:val="enumlev1"/>
      </w:pPr>
      <w:r>
        <w:t>‒</w:t>
      </w:r>
      <w:r>
        <w:tab/>
        <w:t xml:space="preserve">For DSC, Channel 70, footnotes </w:t>
      </w:r>
      <w:r w:rsidRPr="00ED45C4">
        <w:rPr>
          <w:i/>
          <w:iCs/>
        </w:rPr>
        <w:t>j)</w:t>
      </w:r>
      <w:r>
        <w:rPr>
          <w:i/>
          <w:iCs/>
        </w:rPr>
        <w:t xml:space="preserve"> </w:t>
      </w:r>
      <w:r>
        <w:t xml:space="preserve">and </w:t>
      </w:r>
      <w:r>
        <w:rPr>
          <w:i/>
          <w:iCs/>
        </w:rPr>
        <w:t>f)</w:t>
      </w:r>
      <w:r>
        <w:t>.</w:t>
      </w:r>
    </w:p>
    <w:p w14:paraId="2F563A34" w14:textId="77777777" w:rsidR="00B7037C" w:rsidRDefault="00B7037C" w:rsidP="00124FE8">
      <w:pPr>
        <w:pStyle w:val="enumlev1"/>
      </w:pPr>
      <w:r>
        <w:t>‒</w:t>
      </w:r>
      <w:r>
        <w:tab/>
        <w:t xml:space="preserve">For AIS, channels AIS 1 and AIS 2, footnotes </w:t>
      </w:r>
      <w:r>
        <w:rPr>
          <w:i/>
          <w:iCs/>
        </w:rPr>
        <w:t xml:space="preserve">f), l), </w:t>
      </w:r>
      <w:r>
        <w:t xml:space="preserve">and </w:t>
      </w:r>
      <w:r>
        <w:rPr>
          <w:i/>
          <w:iCs/>
        </w:rPr>
        <w:t>p)</w:t>
      </w:r>
      <w:r>
        <w:t>.</w:t>
      </w:r>
    </w:p>
    <w:p w14:paraId="1A03A4C0" w14:textId="77777777" w:rsidR="00B7037C" w:rsidRDefault="00B7037C" w:rsidP="00124FE8">
      <w:pPr>
        <w:pStyle w:val="enumlev1"/>
      </w:pPr>
      <w:r>
        <w:t>‒</w:t>
      </w:r>
      <w:r>
        <w:tab/>
        <w:t>For ASM and VDE (VDES), numerous channels in both the lower and upper frequency ranges, footnote </w:t>
      </w:r>
      <w:r>
        <w:rPr>
          <w:i/>
          <w:iCs/>
        </w:rPr>
        <w:t>w)</w:t>
      </w:r>
      <w:r>
        <w:t>.</w:t>
      </w:r>
    </w:p>
    <w:p w14:paraId="18D414A5" w14:textId="77777777" w:rsidR="00B7037C" w:rsidRPr="005B56F1" w:rsidRDefault="00B7037C" w:rsidP="00124FE8">
      <w:pPr>
        <w:pStyle w:val="Heading1"/>
      </w:pPr>
      <w:bookmarkStart w:id="36" w:name="_Toc84926828"/>
      <w:r w:rsidRPr="005B56F1">
        <w:t>5</w:t>
      </w:r>
      <w:r w:rsidRPr="005B56F1">
        <w:tab/>
        <w:t>Technical parameters</w:t>
      </w:r>
      <w:bookmarkEnd w:id="36"/>
    </w:p>
    <w:p w14:paraId="1B28CEF1" w14:textId="77777777" w:rsidR="00B7037C" w:rsidRPr="004527F7" w:rsidRDefault="00B7037C" w:rsidP="00124FE8">
      <w:r w:rsidRPr="004527F7">
        <w:t xml:space="preserve">The technical parameters of </w:t>
      </w:r>
      <w:r>
        <w:t xml:space="preserve">the </w:t>
      </w:r>
      <w:r w:rsidRPr="004527F7">
        <w:t xml:space="preserve">transmitting apparatus </w:t>
      </w:r>
      <w:r>
        <w:t>should</w:t>
      </w:r>
      <w:r w:rsidRPr="004527F7">
        <w:t xml:space="preserve"> comply with the </w:t>
      </w:r>
      <w:r>
        <w:t>ITU RR Appendix </w:t>
      </w:r>
      <w:r w:rsidRPr="00951F7B">
        <w:rPr>
          <w:b/>
          <w:bCs/>
        </w:rPr>
        <w:t>18</w:t>
      </w:r>
      <w:r>
        <w:t>, which has incorporated ITU technical standards that apply to VHF marine radios (ITU-R M.493; ITU-R M.541; ITU-R M.585; ITU-R M.1084)</w:t>
      </w:r>
      <w:r w:rsidRPr="004527F7">
        <w:t>.</w:t>
      </w:r>
    </w:p>
    <w:p w14:paraId="0797B498" w14:textId="77777777" w:rsidR="00B7037C" w:rsidRPr="005B56F1" w:rsidRDefault="00B7037C" w:rsidP="00124FE8">
      <w:pPr>
        <w:pStyle w:val="Heading1"/>
      </w:pPr>
      <w:bookmarkStart w:id="37" w:name="_Toc84926829"/>
      <w:r w:rsidRPr="005B56F1">
        <w:t>6</w:t>
      </w:r>
      <w:r w:rsidRPr="005B56F1">
        <w:tab/>
      </w:r>
      <w:r>
        <w:t>Technical objectives</w:t>
      </w:r>
      <w:r w:rsidRPr="005B56F1">
        <w:t xml:space="preserve"> for v</w:t>
      </w:r>
      <w:r w:rsidRPr="005B56F1">
        <w:rPr>
          <w:spacing w:val="-6"/>
        </w:rPr>
        <w:t>oice c</w:t>
      </w:r>
      <w:r w:rsidRPr="005B56F1">
        <w:t xml:space="preserve">ommunication and associated digital selective </w:t>
      </w:r>
      <w:r w:rsidRPr="00124FE8">
        <w:t>calling</w:t>
      </w:r>
      <w:r w:rsidRPr="005B56F1">
        <w:t xml:space="preserve"> in the VHF</w:t>
      </w:r>
      <w:r w:rsidRPr="005B56F1">
        <w:rPr>
          <w:spacing w:val="-17"/>
        </w:rPr>
        <w:t xml:space="preserve"> </w:t>
      </w:r>
      <w:r>
        <w:rPr>
          <w:spacing w:val="-17"/>
        </w:rPr>
        <w:t xml:space="preserve">maritime mobile </w:t>
      </w:r>
      <w:r w:rsidRPr="005B56F1">
        <w:t>band</w:t>
      </w:r>
      <w:bookmarkEnd w:id="37"/>
    </w:p>
    <w:p w14:paraId="61F7D1CE" w14:textId="77777777" w:rsidR="00B7037C" w:rsidRPr="005B56F1" w:rsidRDefault="00B7037C" w:rsidP="00124FE8">
      <w:r>
        <w:t xml:space="preserve">The </w:t>
      </w:r>
      <w:r w:rsidRPr="005B56F1">
        <w:t xml:space="preserve">following </w:t>
      </w:r>
      <w:r>
        <w:t>objectives</w:t>
      </w:r>
      <w:r w:rsidRPr="005B56F1">
        <w:t xml:space="preserve"> </w:t>
      </w:r>
      <w:r>
        <w:t>should</w:t>
      </w:r>
      <w:r w:rsidRPr="005B56F1">
        <w:t xml:space="preserve"> be </w:t>
      </w:r>
      <w:r>
        <w:t xml:space="preserve">based on the regulations for VHF DSC radios </w:t>
      </w:r>
      <w:r w:rsidRPr="005B56F1">
        <w:t>(the source</w:t>
      </w:r>
      <w:r>
        <w:t>s</w:t>
      </w:r>
      <w:r w:rsidRPr="005B56F1">
        <w:t xml:space="preserve"> of </w:t>
      </w:r>
      <w:r>
        <w:t xml:space="preserve">the </w:t>
      </w:r>
      <w:r w:rsidRPr="005B56F1">
        <w:t>regulation</w:t>
      </w:r>
      <w:r>
        <w:t>s</w:t>
      </w:r>
      <w:r w:rsidRPr="005B56F1">
        <w:t xml:space="preserve"> </w:t>
      </w:r>
      <w:r>
        <w:t>are</w:t>
      </w:r>
      <w:r w:rsidRPr="005B56F1">
        <w:t xml:space="preserve"> given in brackets):</w:t>
      </w:r>
    </w:p>
    <w:p w14:paraId="7B38BA94" w14:textId="5FC7E3BD" w:rsidR="00B7037C" w:rsidRPr="00124FE8" w:rsidRDefault="00B7037C" w:rsidP="00124FE8">
      <w:pPr>
        <w:pStyle w:val="enumlev1"/>
      </w:pPr>
      <w:r>
        <w:t>–</w:t>
      </w:r>
      <w:r>
        <w:tab/>
        <w:t xml:space="preserve">Should be </w:t>
      </w:r>
      <w:r w:rsidRPr="00124FE8">
        <w:t>capable of operating on single-frequency channels or on single- and two</w:t>
      </w:r>
      <w:r w:rsidR="000E1532">
        <w:t> </w:t>
      </w:r>
      <w:r w:rsidRPr="00124FE8">
        <w:t>frequency channels (IMO)</w:t>
      </w:r>
      <w:r>
        <w:t>.</w:t>
      </w:r>
    </w:p>
    <w:p w14:paraId="4A5AAB70" w14:textId="3E15B25C" w:rsidR="00B7037C" w:rsidRPr="00124FE8" w:rsidRDefault="00B7037C" w:rsidP="00124FE8">
      <w:pPr>
        <w:pStyle w:val="enumlev1"/>
      </w:pPr>
      <w:r w:rsidRPr="00124FE8">
        <w:t>–</w:t>
      </w:r>
      <w:r w:rsidRPr="00124FE8">
        <w:tab/>
        <w:t>Operating in the bands 156.025 MHz to 157.425 MHz and 160.625</w:t>
      </w:r>
      <w:r w:rsidR="000E1532">
        <w:t> </w:t>
      </w:r>
      <w:r w:rsidRPr="00124FE8">
        <w:t>MHz to 162.025</w:t>
      </w:r>
      <w:r>
        <w:t> </w:t>
      </w:r>
      <w:r w:rsidRPr="00124FE8">
        <w:t>MHz on single-frequency and two-frequency channels (ITU/IMO), except coast stations should not use bands 156.025 MHz to 157.425 MHz and 160.625</w:t>
      </w:r>
      <w:r w:rsidR="000E1532">
        <w:t> </w:t>
      </w:r>
      <w:r w:rsidRPr="00124FE8">
        <w:t>MHz to 162.025</w:t>
      </w:r>
      <w:r w:rsidR="000E1532">
        <w:t> </w:t>
      </w:r>
      <w:r w:rsidRPr="00124FE8">
        <w:t>MHz if an administration has allocated these frequencies for fixed and/or mobile services</w:t>
      </w:r>
      <w:r>
        <w:t>.</w:t>
      </w:r>
    </w:p>
    <w:p w14:paraId="136FC247" w14:textId="77777777" w:rsidR="00B7037C" w:rsidRPr="00124FE8" w:rsidRDefault="00B7037C" w:rsidP="00124FE8">
      <w:pPr>
        <w:pStyle w:val="enumlev1"/>
      </w:pPr>
      <w:r w:rsidRPr="00124FE8">
        <w:t>–</w:t>
      </w:r>
      <w:r w:rsidRPr="00124FE8">
        <w:tab/>
        <w:t>Should provide at least three priorities of communications using voice (IMO)</w:t>
      </w:r>
      <w:r>
        <w:t>.</w:t>
      </w:r>
    </w:p>
    <w:p w14:paraId="417CE86C" w14:textId="77777777" w:rsidR="00B7037C" w:rsidRPr="00124FE8" w:rsidRDefault="00B7037C" w:rsidP="00124FE8">
      <w:pPr>
        <w:pStyle w:val="enumlev1"/>
      </w:pPr>
      <w:r w:rsidRPr="00124FE8">
        <w:t>–</w:t>
      </w:r>
      <w:r w:rsidRPr="00124FE8">
        <w:tab/>
        <w:t>A dedicated DSC watchkeeping facility to maintain a continuous watch on Channel</w:t>
      </w:r>
      <w:r>
        <w:t> </w:t>
      </w:r>
      <w:r w:rsidRPr="00124FE8">
        <w:t>70</w:t>
      </w:r>
      <w:r>
        <w:t xml:space="preserve"> </w:t>
      </w:r>
      <w:r w:rsidRPr="00124FE8">
        <w:t>(IMO)</w:t>
      </w:r>
      <w:r>
        <w:t>.</w:t>
      </w:r>
    </w:p>
    <w:p w14:paraId="6FED4DC6" w14:textId="77777777" w:rsidR="00B7037C" w:rsidRPr="005B56F1" w:rsidRDefault="00B7037C" w:rsidP="00124FE8">
      <w:pPr>
        <w:pStyle w:val="enumlev1"/>
        <w:rPr>
          <w:szCs w:val="24"/>
        </w:rPr>
      </w:pPr>
      <w:r w:rsidRPr="00124FE8">
        <w:t>–</w:t>
      </w:r>
      <w:r w:rsidRPr="00124FE8">
        <w:tab/>
        <w:t>DSC facility should be</w:t>
      </w:r>
      <w:r w:rsidRPr="005B56F1">
        <w:rPr>
          <w:szCs w:val="24"/>
        </w:rPr>
        <w:t xml:space="preserve"> capable of operating on Channel 70 (IMO).</w:t>
      </w:r>
    </w:p>
    <w:p w14:paraId="7DCD9D43" w14:textId="77777777" w:rsidR="00B7037C" w:rsidRPr="005B56F1" w:rsidRDefault="00B7037C" w:rsidP="00124FE8">
      <w:pPr>
        <w:pStyle w:val="Heading1"/>
      </w:pPr>
      <w:bookmarkStart w:id="38" w:name="_Toc84926830"/>
      <w:r w:rsidRPr="3B5F6FBF">
        <w:t>7</w:t>
      </w:r>
      <w:r>
        <w:tab/>
      </w:r>
      <w:r w:rsidRPr="3B5F6FBF">
        <w:t>Voice</w:t>
      </w:r>
      <w:r>
        <w:t xml:space="preserve"> coder-decoders (</w:t>
      </w:r>
      <w:r w:rsidRPr="3B5F6FBF">
        <w:t>CODEC</w:t>
      </w:r>
      <w:bookmarkEnd w:id="38"/>
      <w:r w:rsidRPr="3B5F6FBF">
        <w:t>s</w:t>
      </w:r>
      <w:r>
        <w:t>)</w:t>
      </w:r>
    </w:p>
    <w:p w14:paraId="541708C0" w14:textId="78A83DAC" w:rsidR="00B7037C" w:rsidRPr="004527F7" w:rsidRDefault="00B7037C" w:rsidP="00124FE8">
      <w:r>
        <w:t xml:space="preserve">Appendix </w:t>
      </w:r>
      <w:r w:rsidRPr="00951F7B">
        <w:rPr>
          <w:b/>
          <w:bCs/>
        </w:rPr>
        <w:t>18</w:t>
      </w:r>
      <w:r>
        <w:t xml:space="preserve"> of the Radio Regulations </w:t>
      </w:r>
      <w:r w:rsidRPr="004527F7">
        <w:t>offers channels with a spectrum bandwidth of 25</w:t>
      </w:r>
      <w:r w:rsidR="000E1532">
        <w:t> </w:t>
      </w:r>
      <w:r w:rsidRPr="004527F7">
        <w:t>kHz for analogue speech communications. Using technologies available today this can be split up to improve the spectral efficiency by applying digital encoding techniques to the speech signals.</w:t>
      </w:r>
    </w:p>
    <w:p w14:paraId="12B79FDE" w14:textId="2ED3187A" w:rsidR="00B7037C" w:rsidRPr="00931AE8" w:rsidRDefault="00B7037C" w:rsidP="00124FE8">
      <w:pPr>
        <w:rPr>
          <w:spacing w:val="-2"/>
        </w:rPr>
      </w:pPr>
      <w:r>
        <w:t>The VHF digital communication system uses a frequency division multiple access (FDMA) approach, splitting the 25 kHz radio channel into four separate radio channels to yield a channel bandwidth of 6.25 kHz. This technology allows for an over air data rate of 4800</w:t>
      </w:r>
      <w:r w:rsidR="000E1532">
        <w:t> </w:t>
      </w:r>
      <w:r>
        <w:t xml:space="preserve">bps, using 4 FSK modulation and </w:t>
      </w:r>
      <w:proofErr w:type="gramStart"/>
      <w:r>
        <w:t>still remaining</w:t>
      </w:r>
      <w:proofErr w:type="gramEnd"/>
      <w:r>
        <w:t xml:space="preserve"> within the adjacent channel power limits. Removing the signalling overhead, this results in a speech channel of 3 600 bps, of which approx. 1/3 is used for error </w:t>
      </w:r>
      <w:r w:rsidRPr="00931AE8">
        <w:rPr>
          <w:spacing w:val="-2"/>
        </w:rPr>
        <w:t>correction, so that the data channel available for encoding the speech waveform is approx. 2 450 bps.</w:t>
      </w:r>
    </w:p>
    <w:p w14:paraId="297CD3A1" w14:textId="77777777" w:rsidR="00B7037C" w:rsidRPr="004527F7" w:rsidRDefault="00B7037C" w:rsidP="00124FE8">
      <w:r>
        <w:lastRenderedPageBreak/>
        <w:t>Numerous voice CODECs are available to perform this function, and one should be selected for this application.</w:t>
      </w:r>
      <w:bookmarkEnd w:id="26"/>
      <w:bookmarkEnd w:id="27"/>
      <w:bookmarkEnd w:id="28"/>
      <w:bookmarkEnd w:id="29"/>
      <w:bookmarkEnd w:id="30"/>
      <w:bookmarkEnd w:id="31"/>
      <w:bookmarkEnd w:id="32"/>
      <w:bookmarkEnd w:id="33"/>
      <w:bookmarkEnd w:id="34"/>
      <w:bookmarkEnd w:id="35"/>
      <w:r>
        <w:t xml:space="preserve"> The selected CODEC should also conform to the patent policy of ITU.</w:t>
      </w:r>
    </w:p>
    <w:p w14:paraId="13FC0116" w14:textId="77777777" w:rsidR="000E1532" w:rsidRDefault="000E1532" w:rsidP="00931AE8">
      <w:pPr>
        <w:spacing w:before="360"/>
        <w:jc w:val="center"/>
      </w:pPr>
      <w:r>
        <w:t>______________</w:t>
      </w:r>
    </w:p>
    <w:sectPr w:rsidR="000E1532" w:rsidSect="00D02712">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452ED" w14:textId="77777777" w:rsidR="00E67EB2" w:rsidRDefault="00E67EB2">
      <w:r>
        <w:separator/>
      </w:r>
    </w:p>
  </w:endnote>
  <w:endnote w:type="continuationSeparator" w:id="0">
    <w:p w14:paraId="0431D9E3" w14:textId="77777777" w:rsidR="00E67EB2" w:rsidRDefault="00E6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B07A" w14:textId="753BA969" w:rsidR="00FA124A" w:rsidRPr="00931AE8" w:rsidRDefault="00931AE8" w:rsidP="00931AE8">
    <w:pPr>
      <w:pStyle w:val="Footer"/>
      <w:tabs>
        <w:tab w:val="clear" w:pos="5954"/>
      </w:tabs>
      <w:rPr>
        <w:lang w:val="en-US"/>
      </w:rPr>
    </w:pPr>
    <w:fldSimple w:instr=" FILENAME \p \* MERGEFORMAT ">
      <w:r w:rsidRPr="00931AE8">
        <w:rPr>
          <w:lang w:val="en-US"/>
        </w:rPr>
        <w:t>M</w:t>
      </w:r>
      <w:r>
        <w:t>:\BRSGD\TEXT2023\SG05\WP5B\200\216\216N11e.docx</w:t>
      </w:r>
    </w:fldSimple>
    <w:r>
      <w:t xml:space="preserve"> </w:t>
    </w:r>
    <w:r>
      <w:rPr>
        <w:lang w:val="en-US"/>
      </w:rPr>
      <w:tab/>
    </w:r>
    <w:r>
      <w:fldChar w:fldCharType="begin"/>
    </w:r>
    <w:r>
      <w:instrText xml:space="preserve"> savedate \@ dd.MM.yy </w:instrText>
    </w:r>
    <w:r>
      <w:fldChar w:fldCharType="separate"/>
    </w:r>
    <w:r w:rsidR="005D065F">
      <w:t>29.08.25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A217" w14:textId="61B97140" w:rsidR="00FA124A" w:rsidRPr="002F7CB3" w:rsidRDefault="00931AE8" w:rsidP="00931AE8">
    <w:pPr>
      <w:pStyle w:val="Footer"/>
      <w:tabs>
        <w:tab w:val="clear" w:pos="5954"/>
      </w:tabs>
      <w:rPr>
        <w:lang w:val="en-US"/>
      </w:rPr>
    </w:pPr>
    <w:fldSimple w:instr=" FILENAME \p \* MERGEFORMAT ">
      <w:r w:rsidRPr="00931AE8">
        <w:rPr>
          <w:lang w:val="en-US"/>
        </w:rPr>
        <w:t>M</w:t>
      </w:r>
      <w:r>
        <w:t>:\BRSGD\TEXT2023\SG05\WP5B\200\216\216N11e.docx</w:t>
      </w:r>
    </w:fldSimple>
    <w:r>
      <w:t xml:space="preserve"> </w:t>
    </w:r>
    <w:r>
      <w:rPr>
        <w:lang w:val="en-US"/>
      </w:rPr>
      <w:tab/>
    </w:r>
    <w:r>
      <w:fldChar w:fldCharType="begin"/>
    </w:r>
    <w:r>
      <w:instrText xml:space="preserve"> savedate \@ dd.MM.yy </w:instrText>
    </w:r>
    <w:r>
      <w:fldChar w:fldCharType="separate"/>
    </w:r>
    <w:r w:rsidR="005D065F">
      <w:t>29.08.25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6D964" w14:textId="77777777" w:rsidR="00E67EB2" w:rsidRDefault="00E67EB2">
      <w:r>
        <w:t>____________________</w:t>
      </w:r>
    </w:p>
  </w:footnote>
  <w:footnote w:type="continuationSeparator" w:id="0">
    <w:p w14:paraId="316CC8F2" w14:textId="77777777" w:rsidR="00E67EB2" w:rsidRDefault="00E6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AB28"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60CFEE74" w14:textId="03A1979B" w:rsidR="00FA124A" w:rsidRDefault="00B7037C">
    <w:pPr>
      <w:pStyle w:val="Header"/>
      <w:rPr>
        <w:lang w:val="en-US"/>
      </w:rPr>
    </w:pPr>
    <w:r>
      <w:rPr>
        <w:lang w:val="en-US"/>
      </w:rPr>
      <w:t>5B</w:t>
    </w:r>
    <w:r w:rsidR="001A09D6">
      <w:rPr>
        <w:lang w:val="en-US"/>
      </w:rPr>
      <w:t>/</w:t>
    </w:r>
    <w:r w:rsidR="00931AE8">
      <w:rPr>
        <w:lang w:val="en-US"/>
      </w:rPr>
      <w:t>216 (Annex 11)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738288413">
    <w:abstractNumId w:val="9"/>
  </w:num>
  <w:num w:numId="2" w16cid:durableId="660740580">
    <w:abstractNumId w:val="7"/>
  </w:num>
  <w:num w:numId="3" w16cid:durableId="135686707">
    <w:abstractNumId w:val="6"/>
  </w:num>
  <w:num w:numId="4" w16cid:durableId="434522476">
    <w:abstractNumId w:val="5"/>
  </w:num>
  <w:num w:numId="5" w16cid:durableId="850992879">
    <w:abstractNumId w:val="4"/>
  </w:num>
  <w:num w:numId="6" w16cid:durableId="839663344">
    <w:abstractNumId w:val="8"/>
  </w:num>
  <w:num w:numId="7" w16cid:durableId="268860202">
    <w:abstractNumId w:val="3"/>
  </w:num>
  <w:num w:numId="8" w16cid:durableId="1985884943">
    <w:abstractNumId w:val="2"/>
  </w:num>
  <w:num w:numId="9" w16cid:durableId="2075085047">
    <w:abstractNumId w:val="1"/>
  </w:num>
  <w:num w:numId="10" w16cid:durableId="175485809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new">
    <w15:presenceInfo w15:providerId="None" w15:userId="USA n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CA"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235"/>
    <w:rsid w:val="000069D4"/>
    <w:rsid w:val="000174AD"/>
    <w:rsid w:val="00047A1D"/>
    <w:rsid w:val="00051F89"/>
    <w:rsid w:val="000604B9"/>
    <w:rsid w:val="0009258B"/>
    <w:rsid w:val="000A7D55"/>
    <w:rsid w:val="000C12C8"/>
    <w:rsid w:val="000C2E8E"/>
    <w:rsid w:val="000D626B"/>
    <w:rsid w:val="000E0E7C"/>
    <w:rsid w:val="000E1532"/>
    <w:rsid w:val="000F1B4B"/>
    <w:rsid w:val="0012744F"/>
    <w:rsid w:val="001303D7"/>
    <w:rsid w:val="00131178"/>
    <w:rsid w:val="00156F66"/>
    <w:rsid w:val="00163271"/>
    <w:rsid w:val="00172122"/>
    <w:rsid w:val="00182528"/>
    <w:rsid w:val="001836F7"/>
    <w:rsid w:val="0018500B"/>
    <w:rsid w:val="00196A19"/>
    <w:rsid w:val="001A09D6"/>
    <w:rsid w:val="001C1762"/>
    <w:rsid w:val="00202DC1"/>
    <w:rsid w:val="002116EE"/>
    <w:rsid w:val="002309D8"/>
    <w:rsid w:val="00230B2A"/>
    <w:rsid w:val="00270EE5"/>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4502D"/>
    <w:rsid w:val="004B1EF7"/>
    <w:rsid w:val="004B3FAD"/>
    <w:rsid w:val="004C5749"/>
    <w:rsid w:val="004F749A"/>
    <w:rsid w:val="00501DCA"/>
    <w:rsid w:val="00513A47"/>
    <w:rsid w:val="00532CF6"/>
    <w:rsid w:val="005408DF"/>
    <w:rsid w:val="00573344"/>
    <w:rsid w:val="00583F9B"/>
    <w:rsid w:val="005B0D29"/>
    <w:rsid w:val="005B1893"/>
    <w:rsid w:val="005C067F"/>
    <w:rsid w:val="005D065F"/>
    <w:rsid w:val="005E5C10"/>
    <w:rsid w:val="005F2C78"/>
    <w:rsid w:val="006144E4"/>
    <w:rsid w:val="006213CE"/>
    <w:rsid w:val="00650299"/>
    <w:rsid w:val="00655FC5"/>
    <w:rsid w:val="006E67F8"/>
    <w:rsid w:val="00752718"/>
    <w:rsid w:val="00782A56"/>
    <w:rsid w:val="00792FF1"/>
    <w:rsid w:val="0080538C"/>
    <w:rsid w:val="00814E0A"/>
    <w:rsid w:val="00822581"/>
    <w:rsid w:val="00824FA8"/>
    <w:rsid w:val="008309DD"/>
    <w:rsid w:val="0083227A"/>
    <w:rsid w:val="00866900"/>
    <w:rsid w:val="00876A8A"/>
    <w:rsid w:val="00881BA1"/>
    <w:rsid w:val="008C2302"/>
    <w:rsid w:val="008C26B8"/>
    <w:rsid w:val="008F208F"/>
    <w:rsid w:val="0092534F"/>
    <w:rsid w:val="00931AE8"/>
    <w:rsid w:val="00982084"/>
    <w:rsid w:val="00995963"/>
    <w:rsid w:val="009B61EB"/>
    <w:rsid w:val="009C185B"/>
    <w:rsid w:val="009C2064"/>
    <w:rsid w:val="009D1697"/>
    <w:rsid w:val="009F3A46"/>
    <w:rsid w:val="009F6520"/>
    <w:rsid w:val="00A014F8"/>
    <w:rsid w:val="00A36885"/>
    <w:rsid w:val="00A5173C"/>
    <w:rsid w:val="00A61AEF"/>
    <w:rsid w:val="00AD2345"/>
    <w:rsid w:val="00AF173A"/>
    <w:rsid w:val="00AF692C"/>
    <w:rsid w:val="00B066A4"/>
    <w:rsid w:val="00B07A13"/>
    <w:rsid w:val="00B14D41"/>
    <w:rsid w:val="00B15A88"/>
    <w:rsid w:val="00B17A68"/>
    <w:rsid w:val="00B4279B"/>
    <w:rsid w:val="00B45FC9"/>
    <w:rsid w:val="00B50537"/>
    <w:rsid w:val="00B6027D"/>
    <w:rsid w:val="00B7037C"/>
    <w:rsid w:val="00B76F35"/>
    <w:rsid w:val="00B81138"/>
    <w:rsid w:val="00BA4932"/>
    <w:rsid w:val="00BC7CCF"/>
    <w:rsid w:val="00BE470B"/>
    <w:rsid w:val="00C3403B"/>
    <w:rsid w:val="00C57A91"/>
    <w:rsid w:val="00C70BCE"/>
    <w:rsid w:val="00CA3054"/>
    <w:rsid w:val="00CC01C2"/>
    <w:rsid w:val="00CF21F2"/>
    <w:rsid w:val="00D010CB"/>
    <w:rsid w:val="00D02712"/>
    <w:rsid w:val="00D046A7"/>
    <w:rsid w:val="00D1012B"/>
    <w:rsid w:val="00D1228D"/>
    <w:rsid w:val="00D214D0"/>
    <w:rsid w:val="00D65412"/>
    <w:rsid w:val="00D6546B"/>
    <w:rsid w:val="00DA70C7"/>
    <w:rsid w:val="00DB178B"/>
    <w:rsid w:val="00DC15CE"/>
    <w:rsid w:val="00DC17D3"/>
    <w:rsid w:val="00DD4BED"/>
    <w:rsid w:val="00DE39F0"/>
    <w:rsid w:val="00DF0AF3"/>
    <w:rsid w:val="00DF7E9F"/>
    <w:rsid w:val="00E27D7E"/>
    <w:rsid w:val="00E428F0"/>
    <w:rsid w:val="00E42E13"/>
    <w:rsid w:val="00E56D5C"/>
    <w:rsid w:val="00E6257C"/>
    <w:rsid w:val="00E63C59"/>
    <w:rsid w:val="00E67EB2"/>
    <w:rsid w:val="00F02B2A"/>
    <w:rsid w:val="00F25662"/>
    <w:rsid w:val="00F81C80"/>
    <w:rsid w:val="00F95235"/>
    <w:rsid w:val="00FA124A"/>
    <w:rsid w:val="00FC08DD"/>
    <w:rsid w:val="00FC2316"/>
    <w:rsid w:val="00FC2CFD"/>
    <w:rsid w:val="00FE26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DB438"/>
  <w15:docId w15:val="{6CB66F11-2F9C-4037-9F90-0F0258F9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B7037C"/>
    <w:rPr>
      <w:color w:val="0000FF" w:themeColor="hyperlink"/>
      <w:u w:val="single"/>
    </w:rPr>
  </w:style>
  <w:style w:type="character" w:customStyle="1" w:styleId="SourceChar">
    <w:name w:val="Source Char"/>
    <w:basedOn w:val="DefaultParagraphFont"/>
    <w:link w:val="Source"/>
    <w:qFormat/>
    <w:rsid w:val="00B7037C"/>
    <w:rPr>
      <w:rFonts w:ascii="Times New Roman" w:hAnsi="Times New Roman"/>
      <w:b/>
      <w:sz w:val="28"/>
      <w:lang w:val="en-GB" w:eastAsia="en-US"/>
    </w:rPr>
  </w:style>
  <w:style w:type="character" w:customStyle="1" w:styleId="Heading1Char">
    <w:name w:val="Heading 1 Char"/>
    <w:basedOn w:val="DefaultParagraphFont"/>
    <w:link w:val="Heading1"/>
    <w:qFormat/>
    <w:rsid w:val="00B7037C"/>
    <w:rPr>
      <w:rFonts w:ascii="Times New Roman" w:hAnsi="Times New Roman"/>
      <w:b/>
      <w:sz w:val="28"/>
      <w:lang w:val="en-GB" w:eastAsia="en-US"/>
    </w:rPr>
  </w:style>
  <w:style w:type="character" w:customStyle="1" w:styleId="Heading2Char">
    <w:name w:val="Heading 2 Char"/>
    <w:basedOn w:val="DefaultParagraphFont"/>
    <w:link w:val="Heading2"/>
    <w:qFormat/>
    <w:rsid w:val="00B7037C"/>
    <w:rPr>
      <w:rFonts w:ascii="Times New Roman" w:hAnsi="Times New Roman"/>
      <w:b/>
      <w:sz w:val="24"/>
      <w:lang w:val="en-GB" w:eastAsia="en-US"/>
    </w:rPr>
  </w:style>
  <w:style w:type="character" w:customStyle="1" w:styleId="Heading3Char">
    <w:name w:val="Heading 3 Char"/>
    <w:basedOn w:val="DefaultParagraphFont"/>
    <w:link w:val="Heading3"/>
    <w:qFormat/>
    <w:rsid w:val="00B7037C"/>
    <w:rPr>
      <w:rFonts w:ascii="Times New Roman" w:hAnsi="Times New Roman"/>
      <w:b/>
      <w:sz w:val="24"/>
      <w:lang w:val="en-GB" w:eastAsia="en-US"/>
    </w:rPr>
  </w:style>
  <w:style w:type="character" w:customStyle="1" w:styleId="enumlev1Char">
    <w:name w:val="enumlev1 Char"/>
    <w:basedOn w:val="DefaultParagraphFont"/>
    <w:link w:val="enumlev1"/>
    <w:qFormat/>
    <w:locked/>
    <w:rsid w:val="00B7037C"/>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B7037C"/>
    <w:rPr>
      <w:rFonts w:ascii="Times New Roman" w:hAnsi="Times New Roman"/>
      <w:sz w:val="24"/>
      <w:lang w:val="en-GB" w:eastAsia="en-US"/>
    </w:rPr>
  </w:style>
  <w:style w:type="character" w:customStyle="1" w:styleId="CallChar">
    <w:name w:val="Call Char"/>
    <w:link w:val="Call"/>
    <w:qFormat/>
    <w:rsid w:val="00B7037C"/>
    <w:rPr>
      <w:rFonts w:ascii="Times New Roman" w:hAnsi="Times New Roman"/>
      <w:i/>
      <w:sz w:val="24"/>
      <w:lang w:val="en-GB" w:eastAsia="en-US"/>
    </w:rPr>
  </w:style>
  <w:style w:type="character" w:customStyle="1" w:styleId="TabletextChar">
    <w:name w:val="Table_text Char"/>
    <w:link w:val="Tabletext"/>
    <w:qFormat/>
    <w:locked/>
    <w:rsid w:val="00B7037C"/>
    <w:rPr>
      <w:rFonts w:ascii="Times New Roman" w:hAnsi="Times New Roman"/>
      <w:lang w:val="en-GB" w:eastAsia="en-US"/>
    </w:rPr>
  </w:style>
  <w:style w:type="character" w:customStyle="1" w:styleId="TableheadChar">
    <w:name w:val="Table_head Char"/>
    <w:basedOn w:val="DefaultParagraphFont"/>
    <w:link w:val="Tablehead"/>
    <w:qFormat/>
    <w:locked/>
    <w:rsid w:val="00B7037C"/>
    <w:rPr>
      <w:rFonts w:ascii="Times New Roman Bold" w:hAnsi="Times New Roman Bold" w:cs="Times New Roman Bold"/>
      <w:b/>
      <w:lang w:val="en-GB" w:eastAsia="en-US"/>
    </w:rPr>
  </w:style>
  <w:style w:type="character" w:customStyle="1" w:styleId="TableNoChar">
    <w:name w:val="Table_No Char"/>
    <w:basedOn w:val="DefaultParagraphFont"/>
    <w:link w:val="TableNo"/>
    <w:qFormat/>
    <w:rsid w:val="00B7037C"/>
    <w:rPr>
      <w:rFonts w:ascii="Times New Roman" w:hAnsi="Times New Roman"/>
      <w:caps/>
      <w:lang w:val="en-GB" w:eastAsia="en-US"/>
    </w:rPr>
  </w:style>
  <w:style w:type="character" w:customStyle="1" w:styleId="TabletitleChar">
    <w:name w:val="Table_title Char"/>
    <w:link w:val="Tabletitle"/>
    <w:qFormat/>
    <w:locked/>
    <w:rsid w:val="00B7037C"/>
    <w:rPr>
      <w:rFonts w:ascii="Times New Roman Bold" w:hAnsi="Times New Roman Bold"/>
      <w:b/>
      <w:lang w:val="en-GB" w:eastAsia="en-US"/>
    </w:rPr>
  </w:style>
  <w:style w:type="character" w:customStyle="1" w:styleId="HeadingbChar">
    <w:name w:val="Heading_b Char"/>
    <w:basedOn w:val="DefaultParagraphFont"/>
    <w:link w:val="Headingb"/>
    <w:qFormat/>
    <w:locked/>
    <w:rsid w:val="00B7037C"/>
    <w:rPr>
      <w:rFonts w:ascii="Times New Roman Bold" w:hAnsi="Times New Roman Bold" w:cs="Times New Roman Bold"/>
      <w:b/>
      <w:sz w:val="24"/>
      <w:lang w:val="en-GB"/>
    </w:rPr>
  </w:style>
  <w:style w:type="character" w:customStyle="1" w:styleId="AnnexNoTitleChar">
    <w:name w:val="Annex_NoTitle Char"/>
    <w:basedOn w:val="DefaultParagraphFont"/>
    <w:link w:val="AnnexNoTitle"/>
    <w:qFormat/>
    <w:rsid w:val="00B7037C"/>
    <w:rPr>
      <w:rFonts w:ascii="Times New Roman" w:eastAsia="MS Mincho" w:hAnsi="Times New Roman"/>
      <w:b/>
      <w:sz w:val="28"/>
      <w:lang w:val="fr-FR" w:eastAsia="en-US"/>
    </w:rPr>
  </w:style>
  <w:style w:type="paragraph" w:customStyle="1" w:styleId="AnnexNoTitle">
    <w:name w:val="Annex_NoTitle"/>
    <w:basedOn w:val="Normal"/>
    <w:next w:val="Normalaftertitle"/>
    <w:link w:val="AnnexNoTitleChar"/>
    <w:qFormat/>
    <w:rsid w:val="00B7037C"/>
    <w:pPr>
      <w:keepNext/>
      <w:keepLines/>
      <w:tabs>
        <w:tab w:val="clear" w:pos="1134"/>
        <w:tab w:val="clear" w:pos="1871"/>
        <w:tab w:val="clear" w:pos="2268"/>
        <w:tab w:val="left" w:pos="794"/>
        <w:tab w:val="left" w:pos="1191"/>
        <w:tab w:val="left" w:pos="1588"/>
        <w:tab w:val="left" w:pos="1985"/>
      </w:tabs>
      <w:suppressAutoHyphens/>
      <w:overflowPunct/>
      <w:autoSpaceDE/>
      <w:autoSpaceDN/>
      <w:adjustRightInd/>
      <w:spacing w:before="480" w:after="80"/>
      <w:jc w:val="center"/>
    </w:pPr>
    <w:rPr>
      <w:rFonts w:eastAsia="MS Mincho"/>
      <w:b/>
      <w:sz w:val="28"/>
      <w:lang w:val="fr-FR"/>
    </w:rPr>
  </w:style>
  <w:style w:type="table" w:styleId="TableGrid">
    <w:name w:val="Table Grid"/>
    <w:basedOn w:val="TableNormal"/>
    <w:uiPriority w:val="39"/>
    <w:rsid w:val="00B7037C"/>
    <w:pPr>
      <w:suppressAutoHyphens/>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E1532"/>
    <w:rPr>
      <w:color w:val="605E5C"/>
      <w:shd w:val="clear" w:color="auto" w:fill="E1DFDD"/>
    </w:rPr>
  </w:style>
  <w:style w:type="paragraph" w:styleId="Revision">
    <w:name w:val="Revision"/>
    <w:hidden/>
    <w:uiPriority w:val="99"/>
    <w:semiHidden/>
    <w:rsid w:val="005C067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hnnyschultz@sev1tech.com" TargetMode="External"/><Relationship Id="rId13" Type="http://schemas.openxmlformats.org/officeDocument/2006/relationships/hyperlink" Target="https://www.itu.int/pub/R-REC-M.541" TargetMode="External"/><Relationship Id="rId18" Type="http://schemas.openxmlformats.org/officeDocument/2006/relationships/hyperlink" Target="https://www.itu.int/pub/R-REC-M.1808"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itu.int/pub/R-REP-M.2231" TargetMode="External"/><Relationship Id="rId7" Type="http://schemas.openxmlformats.org/officeDocument/2006/relationships/hyperlink" Target="http://jerry.l.ulcek@uscg.mil" TargetMode="External"/><Relationship Id="rId12" Type="http://schemas.openxmlformats.org/officeDocument/2006/relationships/hyperlink" Target="https://www.itu.int/pub/R-REC-M.493" TargetMode="External"/><Relationship Id="rId17" Type="http://schemas.openxmlformats.org/officeDocument/2006/relationships/hyperlink" Target="https://www.itu.int/pub/R-REC-M.1309" TargetMode="External"/><Relationship Id="rId25" Type="http://schemas.openxmlformats.org/officeDocument/2006/relationships/hyperlink" Target="https://www.itu.int/pub/R-REP-SM.2022" TargetMode="External"/><Relationship Id="rId2" Type="http://schemas.openxmlformats.org/officeDocument/2006/relationships/styles" Target="styles.xml"/><Relationship Id="rId16" Type="http://schemas.openxmlformats.org/officeDocument/2006/relationships/hyperlink" Target="https://www.itu.int/pub/R-REC-M.1171" TargetMode="External"/><Relationship Id="rId20" Type="http://schemas.openxmlformats.org/officeDocument/2006/relationships/hyperlink" Target="https://www.itu.int/pub/R-REP-M.201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www.itu.int/pub/R-REP-M.2530" TargetMode="External"/><Relationship Id="rId5" Type="http://schemas.openxmlformats.org/officeDocument/2006/relationships/footnotes" Target="footnotes.xml"/><Relationship Id="rId15" Type="http://schemas.openxmlformats.org/officeDocument/2006/relationships/hyperlink" Target="https://www.itu.int/pub/R-REC-M.1084" TargetMode="External"/><Relationship Id="rId23" Type="http://schemas.openxmlformats.org/officeDocument/2006/relationships/hyperlink" Target="https://www.itu.int/pub/R-REP-M.247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www.itu.int/pub/R-REP-BT.214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oss_norsworthy@msn.com" TargetMode="External"/><Relationship Id="rId14" Type="http://schemas.openxmlformats.org/officeDocument/2006/relationships/hyperlink" Target="https://www.itu.int/pub/R-REC-M.585" TargetMode="External"/><Relationship Id="rId22" Type="http://schemas.openxmlformats.org/officeDocument/2006/relationships/hyperlink" Target="https://www.itu.int/pub/R-REP-M.2288" TargetMode="Externa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1</TotalTime>
  <Pages>10</Pages>
  <Words>2818</Words>
  <Characters>16065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Borrego, Julieth</dc:creator>
  <cp:lastModifiedBy>USA</cp:lastModifiedBy>
  <cp:revision>2</cp:revision>
  <cp:lastPrinted>2008-02-21T14:04:00Z</cp:lastPrinted>
  <dcterms:created xsi:type="dcterms:W3CDTF">2025-08-29T21:14:00Z</dcterms:created>
  <dcterms:modified xsi:type="dcterms:W3CDTF">2025-08-29T21:14:00Z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7f5b32fc-41ed-41f7-bd7c-44da7998b750</vt:lpwstr>
  </property>
</Properties>
</file>